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DDA" w:rsidRPr="00535DDA" w:rsidRDefault="00535DDA" w:rsidP="00535DDA">
      <w:pPr>
        <w:jc w:val="center"/>
        <w:rPr>
          <w:b/>
        </w:rPr>
      </w:pPr>
      <w:bookmarkStart w:id="0" w:name="_GoBack"/>
      <w:r w:rsidRPr="00A91C58">
        <w:rPr>
          <w:rFonts w:cstheme="minorHAnsi"/>
          <w:b/>
        </w:rPr>
        <w:t>Minutes</w:t>
      </w:r>
      <w:r w:rsidRPr="00535DDA">
        <w:rPr>
          <w:b/>
        </w:rPr>
        <w:t xml:space="preserve"> </w:t>
      </w:r>
      <w:r>
        <w:rPr>
          <w:b/>
        </w:rPr>
        <w:t xml:space="preserve">for the </w:t>
      </w:r>
      <w:r w:rsidRPr="00535DDA">
        <w:rPr>
          <w:b/>
        </w:rPr>
        <w:t>Africa RISING training workshop on Innovation Platform</w:t>
      </w:r>
      <w:r>
        <w:rPr>
          <w:b/>
        </w:rPr>
        <w:t xml:space="preserve"> </w:t>
      </w:r>
      <w:r w:rsidRPr="00535DDA">
        <w:rPr>
          <w:rFonts w:cstheme="minorHAnsi"/>
          <w:b/>
        </w:rPr>
        <w:t xml:space="preserve"> </w:t>
      </w:r>
    </w:p>
    <w:bookmarkEnd w:id="0"/>
    <w:p w:rsidR="00535DDA" w:rsidRPr="00535DDA" w:rsidRDefault="00535DDA" w:rsidP="00535DDA">
      <w:pPr>
        <w:jc w:val="center"/>
        <w:rPr>
          <w:b/>
        </w:rPr>
      </w:pPr>
      <w:r w:rsidRPr="00535DDA">
        <w:rPr>
          <w:b/>
        </w:rPr>
        <w:t xml:space="preserve">23-24 January 2014, Info Center </w:t>
      </w:r>
    </w:p>
    <w:p w:rsidR="00AC2C1F" w:rsidRPr="00EB7A7D" w:rsidRDefault="00AC2C1F" w:rsidP="00AC2C1F">
      <w:pPr>
        <w:jc w:val="center"/>
        <w:rPr>
          <w:b/>
        </w:rPr>
      </w:pPr>
      <w:r w:rsidRPr="00EB7A7D">
        <w:rPr>
          <w:b/>
        </w:rPr>
        <w:t>ILRI campus Addis Ababa</w:t>
      </w:r>
      <w:r>
        <w:rPr>
          <w:b/>
        </w:rPr>
        <w:t>,</w:t>
      </w:r>
      <w:r w:rsidRPr="00EB7A7D">
        <w:rPr>
          <w:b/>
        </w:rPr>
        <w:t xml:space="preserve"> Ethiopia</w:t>
      </w:r>
    </w:p>
    <w:p w:rsidR="00252EE8" w:rsidRDefault="00252EE8" w:rsidP="00252EE8">
      <w:r w:rsidRPr="00156BF0">
        <w:rPr>
          <w:b/>
        </w:rPr>
        <w:t>Purpose:</w:t>
      </w:r>
      <w:r>
        <w:t xml:space="preserve">  To</w:t>
      </w:r>
      <w:r w:rsidRPr="008C6211">
        <w:t xml:space="preserve"> provide training</w:t>
      </w:r>
      <w:r>
        <w:t xml:space="preserve"> and assist in </w:t>
      </w:r>
      <w:r w:rsidRPr="008C6211">
        <w:t xml:space="preserve"> in the applica</w:t>
      </w:r>
      <w:r>
        <w:t>tion of a Participatory Research and Extension  A</w:t>
      </w:r>
      <w:r w:rsidRPr="008C6211">
        <w:t>pproach and establishment and maintenance of innovation platforms to Africa RISING researchers and other partners</w:t>
      </w:r>
      <w:r>
        <w:t>.</w:t>
      </w:r>
      <w:r w:rsidRPr="008C6211">
        <w:t xml:space="preserve"> </w:t>
      </w:r>
    </w:p>
    <w:p w:rsidR="005834BD" w:rsidRPr="00A91C58" w:rsidRDefault="005834BD" w:rsidP="00E2258D">
      <w:pPr>
        <w:spacing w:after="0" w:line="360" w:lineRule="auto"/>
        <w:jc w:val="both"/>
        <w:rPr>
          <w:rFonts w:cstheme="minorHAnsi"/>
          <w:b/>
        </w:rPr>
      </w:pPr>
      <w:r w:rsidRPr="00A91C58">
        <w:rPr>
          <w:rFonts w:cstheme="minorHAnsi"/>
          <w:b/>
        </w:rPr>
        <w:t>Day 1</w:t>
      </w:r>
    </w:p>
    <w:p w:rsidR="00E2258D" w:rsidRPr="00A91C58" w:rsidRDefault="00E2258D" w:rsidP="00E2258D">
      <w:pPr>
        <w:spacing w:after="0" w:line="360" w:lineRule="auto"/>
        <w:jc w:val="both"/>
        <w:rPr>
          <w:rFonts w:cstheme="minorHAnsi"/>
        </w:rPr>
      </w:pPr>
    </w:p>
    <w:p w:rsidR="009B7110" w:rsidRPr="00A91C58" w:rsidRDefault="008B251A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>Peter Th</w:t>
      </w:r>
      <w:r w:rsidR="001E7D7B" w:rsidRPr="00A91C58">
        <w:rPr>
          <w:rFonts w:cstheme="minorHAnsi"/>
        </w:rPr>
        <w:t>o</w:t>
      </w:r>
      <w:r w:rsidRPr="00A91C58">
        <w:rPr>
          <w:rFonts w:cstheme="minorHAnsi"/>
        </w:rPr>
        <w:t>r</w:t>
      </w:r>
      <w:r w:rsidR="001E7D7B" w:rsidRPr="00A91C58">
        <w:rPr>
          <w:rFonts w:cstheme="minorHAnsi"/>
        </w:rPr>
        <w:t>ne m</w:t>
      </w:r>
      <w:r w:rsidR="009B7110" w:rsidRPr="00A91C58">
        <w:rPr>
          <w:rFonts w:cstheme="minorHAnsi"/>
        </w:rPr>
        <w:t>ade an opening speech and updated on rese</w:t>
      </w:r>
      <w:r w:rsidR="001D6158" w:rsidRPr="00A91C58">
        <w:rPr>
          <w:rFonts w:cstheme="minorHAnsi"/>
        </w:rPr>
        <w:t>arch activities of Africa RISING</w:t>
      </w:r>
      <w:r w:rsidR="009B7110" w:rsidRPr="00A91C58">
        <w:rPr>
          <w:rFonts w:cstheme="minorHAnsi"/>
        </w:rPr>
        <w:t xml:space="preserve"> during 2013</w:t>
      </w:r>
      <w:r w:rsidR="006D59A8" w:rsidRPr="00A91C58">
        <w:rPr>
          <w:rFonts w:cstheme="minorHAnsi"/>
        </w:rPr>
        <w:t xml:space="preserve"> project year</w:t>
      </w:r>
    </w:p>
    <w:p w:rsidR="009B7110" w:rsidRPr="00A91C58" w:rsidRDefault="009B7110" w:rsidP="00AC2C1F">
      <w:pPr>
        <w:pStyle w:val="ListParagraph"/>
        <w:numPr>
          <w:ilvl w:val="0"/>
          <w:numId w:val="1"/>
        </w:numPr>
        <w:spacing w:after="0" w:line="360" w:lineRule="auto"/>
        <w:ind w:left="792"/>
        <w:jc w:val="both"/>
        <w:rPr>
          <w:rFonts w:cstheme="minorHAnsi"/>
        </w:rPr>
      </w:pPr>
      <w:r w:rsidRPr="00A91C58">
        <w:rPr>
          <w:rFonts w:cstheme="minorHAnsi"/>
        </w:rPr>
        <w:t>On various diagnostic studies</w:t>
      </w:r>
    </w:p>
    <w:p w:rsidR="009B7110" w:rsidRPr="00A91C58" w:rsidRDefault="00C81396" w:rsidP="00AC2C1F">
      <w:pPr>
        <w:pStyle w:val="ListParagraph"/>
        <w:numPr>
          <w:ilvl w:val="0"/>
          <w:numId w:val="1"/>
        </w:numPr>
        <w:spacing w:after="0" w:line="360" w:lineRule="auto"/>
        <w:ind w:left="792"/>
        <w:jc w:val="both"/>
        <w:rPr>
          <w:rFonts w:cstheme="minorHAnsi"/>
        </w:rPr>
      </w:pPr>
      <w:r w:rsidRPr="00A91C58">
        <w:rPr>
          <w:rFonts w:cstheme="minorHAnsi"/>
        </w:rPr>
        <w:t>O</w:t>
      </w:r>
      <w:r w:rsidR="009B7110" w:rsidRPr="00A91C58">
        <w:rPr>
          <w:rFonts w:cstheme="minorHAnsi"/>
        </w:rPr>
        <w:t xml:space="preserve">n farm research </w:t>
      </w:r>
      <w:r w:rsidR="000C4442" w:rsidRPr="00A91C58">
        <w:rPr>
          <w:rFonts w:cstheme="minorHAnsi"/>
        </w:rPr>
        <w:t>demonstrations</w:t>
      </w:r>
      <w:r w:rsidRPr="00A91C58">
        <w:rPr>
          <w:rFonts w:cstheme="minorHAnsi"/>
        </w:rPr>
        <w:t xml:space="preserve"> and;</w:t>
      </w:r>
    </w:p>
    <w:p w:rsidR="009B7110" w:rsidRPr="00A91C58" w:rsidRDefault="00C81396" w:rsidP="00AC2C1F">
      <w:pPr>
        <w:pStyle w:val="ListParagraph"/>
        <w:numPr>
          <w:ilvl w:val="0"/>
          <w:numId w:val="1"/>
        </w:numPr>
        <w:spacing w:after="0" w:line="360" w:lineRule="auto"/>
        <w:ind w:left="792"/>
        <w:jc w:val="both"/>
        <w:rPr>
          <w:rFonts w:cstheme="minorHAnsi"/>
        </w:rPr>
      </w:pPr>
      <w:r w:rsidRPr="00A91C58">
        <w:rPr>
          <w:rFonts w:cstheme="minorHAnsi"/>
        </w:rPr>
        <w:t>P</w:t>
      </w:r>
      <w:r w:rsidR="009B7110" w:rsidRPr="00A91C58">
        <w:rPr>
          <w:rFonts w:cstheme="minorHAnsi"/>
        </w:rPr>
        <w:t xml:space="preserve">lanning meeting for </w:t>
      </w:r>
      <w:r w:rsidR="000C4442" w:rsidRPr="00A91C58">
        <w:rPr>
          <w:rFonts w:cstheme="minorHAnsi"/>
        </w:rPr>
        <w:t>developing</w:t>
      </w:r>
      <w:r w:rsidR="009B7110" w:rsidRPr="00A91C58">
        <w:rPr>
          <w:rFonts w:cstheme="minorHAnsi"/>
        </w:rPr>
        <w:t xml:space="preserve"> the work plan and the seven broad them</w:t>
      </w:r>
      <w:r w:rsidR="000C4442" w:rsidRPr="00A91C58">
        <w:rPr>
          <w:rFonts w:cstheme="minorHAnsi"/>
        </w:rPr>
        <w:t>e</w:t>
      </w:r>
      <w:r w:rsidR="009B7110" w:rsidRPr="00A91C58">
        <w:rPr>
          <w:rFonts w:cstheme="minorHAnsi"/>
        </w:rPr>
        <w:t>s identified in the work plan</w:t>
      </w:r>
    </w:p>
    <w:p w:rsidR="00E2258D" w:rsidRPr="00A91C58" w:rsidRDefault="00E2258D" w:rsidP="00E2258D">
      <w:pPr>
        <w:spacing w:after="0" w:line="360" w:lineRule="auto"/>
        <w:jc w:val="both"/>
        <w:rPr>
          <w:rFonts w:cstheme="minorHAnsi"/>
        </w:rPr>
      </w:pPr>
    </w:p>
    <w:p w:rsidR="00D76BEF" w:rsidRPr="00A91C58" w:rsidRDefault="00D76BEF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>Jim continued o</w:t>
      </w:r>
      <w:r w:rsidR="00C81396" w:rsidRPr="00A91C58">
        <w:rPr>
          <w:rFonts w:cstheme="minorHAnsi"/>
        </w:rPr>
        <w:t>n discussing five out</w:t>
      </w:r>
      <w:r w:rsidRPr="00A91C58">
        <w:rPr>
          <w:rFonts w:cstheme="minorHAnsi"/>
        </w:rPr>
        <w:t>puts</w:t>
      </w:r>
      <w:r w:rsidR="00C81396" w:rsidRPr="00A91C58">
        <w:rPr>
          <w:rFonts w:cstheme="minorHAnsi"/>
        </w:rPr>
        <w:t xml:space="preserve"> expected</w:t>
      </w:r>
      <w:r w:rsidRPr="00A91C58">
        <w:rPr>
          <w:rFonts w:cstheme="minorHAnsi"/>
        </w:rPr>
        <w:t xml:space="preserve"> from the workshop and the need on reaching agreement on the workshop conte</w:t>
      </w:r>
      <w:r w:rsidR="00C81396" w:rsidRPr="00A91C58">
        <w:rPr>
          <w:rFonts w:cstheme="minorHAnsi"/>
        </w:rPr>
        <w:t>nt. He gave a brief on the conte</w:t>
      </w:r>
      <w:r w:rsidRPr="00A91C58">
        <w:rPr>
          <w:rFonts w:cstheme="minorHAnsi"/>
        </w:rPr>
        <w:t xml:space="preserve">nt of the workshop intended </w:t>
      </w:r>
      <w:r w:rsidR="00C81396" w:rsidRPr="00A91C58">
        <w:rPr>
          <w:rFonts w:cstheme="minorHAnsi"/>
        </w:rPr>
        <w:t>to cover on the two</w:t>
      </w:r>
      <w:r w:rsidRPr="00A91C58">
        <w:rPr>
          <w:rFonts w:cstheme="minorHAnsi"/>
        </w:rPr>
        <w:t xml:space="preserve"> days</w:t>
      </w:r>
      <w:r w:rsidR="00C81396" w:rsidRPr="00A91C58">
        <w:rPr>
          <w:rFonts w:cstheme="minorHAnsi"/>
        </w:rPr>
        <w:t>.</w:t>
      </w:r>
      <w:r w:rsidRPr="00A91C58">
        <w:rPr>
          <w:rFonts w:cstheme="minorHAnsi"/>
        </w:rPr>
        <w:t xml:space="preserve"> </w:t>
      </w:r>
    </w:p>
    <w:p w:rsidR="00E2258D" w:rsidRPr="00A91C58" w:rsidRDefault="00E2258D" w:rsidP="00E2258D">
      <w:pPr>
        <w:spacing w:after="0" w:line="360" w:lineRule="auto"/>
        <w:jc w:val="both"/>
        <w:rPr>
          <w:rFonts w:cstheme="minorHAnsi"/>
        </w:rPr>
      </w:pPr>
    </w:p>
    <w:p w:rsidR="00D76BEF" w:rsidRDefault="00C81396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>Presentation by Jim about</w:t>
      </w:r>
      <w:r w:rsidR="00D76BEF" w:rsidRPr="00A91C58">
        <w:rPr>
          <w:rFonts w:cstheme="minorHAnsi"/>
        </w:rPr>
        <w:t xml:space="preserve"> Participatory research and </w:t>
      </w:r>
      <w:r w:rsidRPr="00A91C58">
        <w:rPr>
          <w:rFonts w:cstheme="minorHAnsi"/>
        </w:rPr>
        <w:t xml:space="preserve">extension </w:t>
      </w:r>
      <w:r w:rsidR="00D76BEF" w:rsidRPr="00A91C58">
        <w:rPr>
          <w:rFonts w:cstheme="minorHAnsi"/>
        </w:rPr>
        <w:t>approach</w:t>
      </w:r>
      <w:r w:rsidRPr="00A91C58">
        <w:rPr>
          <w:rFonts w:cstheme="minorHAnsi"/>
        </w:rPr>
        <w:t xml:space="preserve"> (PREA) focusing on;</w:t>
      </w:r>
    </w:p>
    <w:p w:rsidR="00AC2C1F" w:rsidRPr="00A91C58" w:rsidRDefault="00AC2C1F" w:rsidP="00E2258D">
      <w:pPr>
        <w:spacing w:after="0" w:line="360" w:lineRule="auto"/>
        <w:jc w:val="both"/>
        <w:rPr>
          <w:rFonts w:cstheme="minorHAnsi"/>
        </w:rPr>
      </w:pPr>
    </w:p>
    <w:p w:rsidR="00D76BEF" w:rsidRPr="00AC2C1F" w:rsidRDefault="00FE63C5" w:rsidP="00AC2C1F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AC2C1F">
        <w:rPr>
          <w:rFonts w:cstheme="minorHAnsi"/>
        </w:rPr>
        <w:t>Critical</w:t>
      </w:r>
      <w:r w:rsidR="00D76BEF" w:rsidRPr="00AC2C1F">
        <w:rPr>
          <w:rFonts w:cstheme="minorHAnsi"/>
        </w:rPr>
        <w:t xml:space="preserve"> success factors for the </w:t>
      </w:r>
      <w:r w:rsidR="00C81396" w:rsidRPr="00AC2C1F">
        <w:rPr>
          <w:rFonts w:cstheme="minorHAnsi"/>
        </w:rPr>
        <w:t>approach</w:t>
      </w:r>
      <w:r w:rsidR="00DA263A" w:rsidRPr="00AC2C1F">
        <w:rPr>
          <w:rFonts w:cstheme="minorHAnsi"/>
        </w:rPr>
        <w:t xml:space="preserve"> </w:t>
      </w:r>
      <w:r w:rsidR="00C81396" w:rsidRPr="00AC2C1F">
        <w:rPr>
          <w:rFonts w:cstheme="minorHAnsi"/>
        </w:rPr>
        <w:t>emphasizing</w:t>
      </w:r>
      <w:r w:rsidR="00DA263A" w:rsidRPr="00AC2C1F">
        <w:rPr>
          <w:rFonts w:cstheme="minorHAnsi"/>
        </w:rPr>
        <w:t xml:space="preserve"> on the need for broad based community participation and institutional </w:t>
      </w:r>
      <w:r w:rsidR="00C81396" w:rsidRPr="00AC2C1F">
        <w:rPr>
          <w:rFonts w:cstheme="minorHAnsi"/>
        </w:rPr>
        <w:t>partners</w:t>
      </w:r>
    </w:p>
    <w:p w:rsidR="00DA263A" w:rsidRPr="00AC2C1F" w:rsidRDefault="00C81396" w:rsidP="00AC2C1F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AC2C1F">
        <w:rPr>
          <w:rFonts w:cstheme="minorHAnsi"/>
        </w:rPr>
        <w:t>-</w:t>
      </w:r>
      <w:r w:rsidR="00FE63C5" w:rsidRPr="00AC2C1F">
        <w:rPr>
          <w:rFonts w:cstheme="minorHAnsi"/>
        </w:rPr>
        <w:t>H</w:t>
      </w:r>
      <w:r w:rsidRPr="00AC2C1F">
        <w:rPr>
          <w:rFonts w:cstheme="minorHAnsi"/>
        </w:rPr>
        <w:t>ow the traditional linear</w:t>
      </w:r>
      <w:r w:rsidR="00DA263A" w:rsidRPr="00AC2C1F">
        <w:rPr>
          <w:rFonts w:cstheme="minorHAnsi"/>
        </w:rPr>
        <w:t xml:space="preserve"> </w:t>
      </w:r>
      <w:r w:rsidR="00FE63C5" w:rsidRPr="00AC2C1F">
        <w:rPr>
          <w:rFonts w:cstheme="minorHAnsi"/>
        </w:rPr>
        <w:t>“</w:t>
      </w:r>
      <w:r w:rsidR="00DA263A" w:rsidRPr="00AC2C1F">
        <w:rPr>
          <w:rFonts w:cstheme="minorHAnsi"/>
        </w:rPr>
        <w:t>research-</w:t>
      </w:r>
      <w:r w:rsidR="00FE63C5" w:rsidRPr="00AC2C1F">
        <w:rPr>
          <w:rFonts w:cstheme="minorHAnsi"/>
        </w:rPr>
        <w:t>extension</w:t>
      </w:r>
      <w:r w:rsidR="00DA263A" w:rsidRPr="00AC2C1F">
        <w:rPr>
          <w:rFonts w:cstheme="minorHAnsi"/>
        </w:rPr>
        <w:t>-farmers</w:t>
      </w:r>
      <w:r w:rsidR="00FE63C5" w:rsidRPr="00AC2C1F">
        <w:rPr>
          <w:rFonts w:cstheme="minorHAnsi"/>
        </w:rPr>
        <w:t>” approach is still at large though it has been left out as a viable approach. T</w:t>
      </w:r>
      <w:r w:rsidR="00DA263A" w:rsidRPr="00AC2C1F">
        <w:rPr>
          <w:rFonts w:cstheme="minorHAnsi"/>
        </w:rPr>
        <w:t xml:space="preserve">he presentation led to </w:t>
      </w:r>
      <w:r w:rsidR="00FE63C5" w:rsidRPr="00AC2C1F">
        <w:rPr>
          <w:rFonts w:cstheme="minorHAnsi"/>
        </w:rPr>
        <w:t>“</w:t>
      </w:r>
      <w:r w:rsidR="00DA263A" w:rsidRPr="00AC2C1F">
        <w:rPr>
          <w:rFonts w:cstheme="minorHAnsi"/>
        </w:rPr>
        <w:t>innovatio</w:t>
      </w:r>
      <w:r w:rsidR="00FE63C5" w:rsidRPr="00AC2C1F">
        <w:rPr>
          <w:rFonts w:cstheme="minorHAnsi"/>
        </w:rPr>
        <w:t>ns systems research”</w:t>
      </w:r>
      <w:r w:rsidR="00DA263A" w:rsidRPr="00AC2C1F">
        <w:rPr>
          <w:rFonts w:cstheme="minorHAnsi"/>
        </w:rPr>
        <w:t xml:space="preserve"> </w:t>
      </w:r>
      <w:r w:rsidR="00FE63C5" w:rsidRPr="00AC2C1F">
        <w:rPr>
          <w:rFonts w:cstheme="minorHAnsi"/>
        </w:rPr>
        <w:t>approach, putting</w:t>
      </w:r>
      <w:r w:rsidR="00DA263A" w:rsidRPr="00AC2C1F">
        <w:rPr>
          <w:rFonts w:cstheme="minorHAnsi"/>
        </w:rPr>
        <w:t xml:space="preserve"> a comparison </w:t>
      </w:r>
      <w:r w:rsidR="00FE63C5" w:rsidRPr="00AC2C1F">
        <w:rPr>
          <w:rFonts w:cstheme="minorHAnsi"/>
        </w:rPr>
        <w:t>of traditional</w:t>
      </w:r>
      <w:r w:rsidR="00DA263A" w:rsidRPr="00AC2C1F">
        <w:rPr>
          <w:rFonts w:cstheme="minorHAnsi"/>
        </w:rPr>
        <w:t xml:space="preserve"> </w:t>
      </w:r>
      <w:r w:rsidR="00FE63C5" w:rsidRPr="00AC2C1F">
        <w:rPr>
          <w:rFonts w:cstheme="minorHAnsi"/>
        </w:rPr>
        <w:t>vs.</w:t>
      </w:r>
      <w:r w:rsidR="00DA263A" w:rsidRPr="00AC2C1F">
        <w:rPr>
          <w:rFonts w:cstheme="minorHAnsi"/>
        </w:rPr>
        <w:t xml:space="preserve"> </w:t>
      </w:r>
      <w:r w:rsidR="00FE63C5" w:rsidRPr="00AC2C1F">
        <w:rPr>
          <w:rFonts w:cstheme="minorHAnsi"/>
        </w:rPr>
        <w:t>participatory</w:t>
      </w:r>
      <w:r w:rsidR="00DA263A" w:rsidRPr="00AC2C1F">
        <w:rPr>
          <w:rFonts w:cstheme="minorHAnsi"/>
        </w:rPr>
        <w:t xml:space="preserve"> approach</w:t>
      </w:r>
    </w:p>
    <w:p w:rsidR="00DA263A" w:rsidRPr="00AC2C1F" w:rsidRDefault="00DA263A" w:rsidP="00AC2C1F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AC2C1F">
        <w:rPr>
          <w:rFonts w:cstheme="minorHAnsi"/>
        </w:rPr>
        <w:t>-</w:t>
      </w:r>
      <w:r w:rsidR="00FE63C5" w:rsidRPr="00AC2C1F">
        <w:rPr>
          <w:rFonts w:cstheme="minorHAnsi"/>
        </w:rPr>
        <w:t>Effective f</w:t>
      </w:r>
      <w:r w:rsidRPr="00AC2C1F">
        <w:rPr>
          <w:rFonts w:cstheme="minorHAnsi"/>
        </w:rPr>
        <w:t xml:space="preserve">acilitation was also </w:t>
      </w:r>
      <w:r w:rsidR="00FE63C5" w:rsidRPr="00AC2C1F">
        <w:rPr>
          <w:rFonts w:cstheme="minorHAnsi"/>
        </w:rPr>
        <w:t>raised</w:t>
      </w:r>
      <w:r w:rsidRPr="00AC2C1F">
        <w:rPr>
          <w:rFonts w:cstheme="minorHAnsi"/>
        </w:rPr>
        <w:t xml:space="preserve"> on the presentation as an important role in </w:t>
      </w:r>
      <w:r w:rsidR="00FE63C5" w:rsidRPr="00AC2C1F">
        <w:rPr>
          <w:rFonts w:cstheme="minorHAnsi"/>
        </w:rPr>
        <w:t>insuring</w:t>
      </w:r>
      <w:r w:rsidRPr="00AC2C1F">
        <w:rPr>
          <w:rFonts w:cstheme="minorHAnsi"/>
        </w:rPr>
        <w:t xml:space="preserve"> real </w:t>
      </w:r>
      <w:r w:rsidR="00FE63C5" w:rsidRPr="00AC2C1F">
        <w:rPr>
          <w:rFonts w:cstheme="minorHAnsi"/>
        </w:rPr>
        <w:t>partnership</w:t>
      </w:r>
      <w:r w:rsidRPr="00AC2C1F">
        <w:rPr>
          <w:rFonts w:cstheme="minorHAnsi"/>
        </w:rPr>
        <w:t xml:space="preserve"> in innovation platforms</w:t>
      </w:r>
    </w:p>
    <w:p w:rsidR="00E2258D" w:rsidRPr="00AC2C1F" w:rsidRDefault="00FE63C5" w:rsidP="00AC2C1F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AC2C1F">
        <w:rPr>
          <w:rFonts w:cstheme="minorHAnsi"/>
        </w:rPr>
        <w:t>-T</w:t>
      </w:r>
      <w:r w:rsidR="00D70771" w:rsidRPr="00AC2C1F">
        <w:rPr>
          <w:rFonts w:cstheme="minorHAnsi"/>
        </w:rPr>
        <w:t xml:space="preserve">he different stages of practices of PREA and learning cycles in PREA </w:t>
      </w:r>
      <w:r w:rsidR="00E82617" w:rsidRPr="00AC2C1F">
        <w:rPr>
          <w:rFonts w:cstheme="minorHAnsi"/>
        </w:rPr>
        <w:t>were</w:t>
      </w:r>
      <w:r w:rsidR="00D70771" w:rsidRPr="00AC2C1F">
        <w:rPr>
          <w:rFonts w:cstheme="minorHAnsi"/>
        </w:rPr>
        <w:t xml:space="preserve"> also discussed</w:t>
      </w:r>
    </w:p>
    <w:p w:rsidR="00AC2C1F" w:rsidRDefault="00AC2C1F" w:rsidP="00E2258D">
      <w:pPr>
        <w:spacing w:after="0" w:line="360" w:lineRule="auto"/>
        <w:ind w:left="-270" w:firstLine="90"/>
        <w:jc w:val="both"/>
        <w:rPr>
          <w:rFonts w:cstheme="minorHAnsi"/>
        </w:rPr>
      </w:pPr>
    </w:p>
    <w:p w:rsidR="00D70771" w:rsidRPr="00A91C58" w:rsidRDefault="00D70771" w:rsidP="00E2258D">
      <w:pPr>
        <w:spacing w:after="0" w:line="360" w:lineRule="auto"/>
        <w:ind w:left="-270" w:firstLine="90"/>
        <w:jc w:val="both"/>
        <w:rPr>
          <w:rFonts w:cstheme="minorHAnsi"/>
        </w:rPr>
      </w:pPr>
      <w:r w:rsidRPr="00A91C58">
        <w:rPr>
          <w:rFonts w:cstheme="minorHAnsi"/>
        </w:rPr>
        <w:lastRenderedPageBreak/>
        <w:t>The stages discussed were</w:t>
      </w:r>
    </w:p>
    <w:p w:rsidR="00AC0ED0" w:rsidRPr="00A91C58" w:rsidRDefault="00AC0ED0" w:rsidP="00AC0ED0">
      <w:pPr>
        <w:pStyle w:val="ListParagraph"/>
        <w:spacing w:after="0" w:line="360" w:lineRule="auto"/>
        <w:ind w:left="360"/>
        <w:jc w:val="both"/>
        <w:rPr>
          <w:rFonts w:cstheme="minorHAnsi"/>
          <w:sz w:val="6"/>
        </w:rPr>
      </w:pPr>
    </w:p>
    <w:p w:rsidR="00D70771" w:rsidRPr="00A91C58" w:rsidRDefault="00E82617" w:rsidP="00AC2C1F">
      <w:pPr>
        <w:pStyle w:val="ListParagraph"/>
        <w:numPr>
          <w:ilvl w:val="0"/>
          <w:numId w:val="2"/>
        </w:numPr>
        <w:spacing w:after="0" w:line="360" w:lineRule="auto"/>
        <w:ind w:left="648"/>
        <w:jc w:val="both"/>
        <w:rPr>
          <w:rFonts w:cstheme="minorHAnsi"/>
        </w:rPr>
      </w:pPr>
      <w:r w:rsidRPr="00A91C58">
        <w:rPr>
          <w:rFonts w:cstheme="minorHAnsi"/>
        </w:rPr>
        <w:t>Engagement</w:t>
      </w:r>
      <w:r w:rsidR="00D70771" w:rsidRPr="00A91C58">
        <w:rPr>
          <w:rFonts w:cstheme="minorHAnsi"/>
        </w:rPr>
        <w:t xml:space="preserve"> and mobilization</w:t>
      </w:r>
    </w:p>
    <w:p w:rsidR="00D70771" w:rsidRPr="00A91C58" w:rsidRDefault="00067AA7" w:rsidP="00AC2C1F">
      <w:pPr>
        <w:pStyle w:val="ListParagraph"/>
        <w:numPr>
          <w:ilvl w:val="0"/>
          <w:numId w:val="2"/>
        </w:numPr>
        <w:spacing w:after="0" w:line="360" w:lineRule="auto"/>
        <w:ind w:left="648"/>
        <w:jc w:val="both"/>
        <w:rPr>
          <w:rFonts w:cstheme="minorHAnsi"/>
        </w:rPr>
      </w:pPr>
      <w:r w:rsidRPr="00A91C58">
        <w:rPr>
          <w:rFonts w:cstheme="minorHAnsi"/>
        </w:rPr>
        <w:t xml:space="preserve">Action </w:t>
      </w:r>
      <w:r w:rsidR="00E82617" w:rsidRPr="00A91C58">
        <w:rPr>
          <w:rFonts w:cstheme="minorHAnsi"/>
        </w:rPr>
        <w:t>Planning</w:t>
      </w:r>
    </w:p>
    <w:p w:rsidR="00067AA7" w:rsidRPr="00A91C58" w:rsidRDefault="00E82617" w:rsidP="00AC2C1F">
      <w:pPr>
        <w:pStyle w:val="ListParagraph"/>
        <w:numPr>
          <w:ilvl w:val="0"/>
          <w:numId w:val="2"/>
        </w:numPr>
        <w:spacing w:after="0" w:line="360" w:lineRule="auto"/>
        <w:ind w:left="648"/>
        <w:jc w:val="both"/>
        <w:rPr>
          <w:rFonts w:cstheme="minorHAnsi"/>
        </w:rPr>
      </w:pPr>
      <w:r w:rsidRPr="00A91C58">
        <w:rPr>
          <w:rFonts w:cstheme="minorHAnsi"/>
        </w:rPr>
        <w:t>Implementation</w:t>
      </w:r>
      <w:r w:rsidR="00067AA7" w:rsidRPr="00A91C58">
        <w:rPr>
          <w:rFonts w:cstheme="minorHAnsi"/>
        </w:rPr>
        <w:t xml:space="preserve"> and </w:t>
      </w:r>
      <w:r w:rsidRPr="00A91C58">
        <w:rPr>
          <w:rFonts w:cstheme="minorHAnsi"/>
        </w:rPr>
        <w:t>Experiment</w:t>
      </w:r>
    </w:p>
    <w:p w:rsidR="00067AA7" w:rsidRPr="00A91C58" w:rsidRDefault="00067AA7" w:rsidP="00AC2C1F">
      <w:pPr>
        <w:pStyle w:val="ListParagraph"/>
        <w:numPr>
          <w:ilvl w:val="0"/>
          <w:numId w:val="2"/>
        </w:numPr>
        <w:spacing w:after="0" w:line="360" w:lineRule="auto"/>
        <w:ind w:left="648"/>
        <w:jc w:val="both"/>
        <w:rPr>
          <w:rFonts w:cstheme="minorHAnsi"/>
        </w:rPr>
      </w:pPr>
      <w:r w:rsidRPr="00A91C58">
        <w:rPr>
          <w:rFonts w:cstheme="minorHAnsi"/>
        </w:rPr>
        <w:t>Sharing Experiences and end of season evaluation</w:t>
      </w:r>
    </w:p>
    <w:p w:rsidR="000C449C" w:rsidRPr="00A91C58" w:rsidRDefault="003021E9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 xml:space="preserve">Some questions were raised by participants on if there is any new approach about PREA and </w:t>
      </w:r>
      <w:r w:rsidR="000C449C" w:rsidRPr="00A91C58">
        <w:rPr>
          <w:rFonts w:cstheme="minorHAnsi"/>
        </w:rPr>
        <w:t>different experiences</w:t>
      </w:r>
      <w:r w:rsidRPr="00A91C58">
        <w:rPr>
          <w:rFonts w:cstheme="minorHAnsi"/>
        </w:rPr>
        <w:t xml:space="preserve"> on from participants on practically implementing participatory research</w:t>
      </w:r>
      <w:r w:rsidR="00B33318" w:rsidRPr="00A91C58">
        <w:rPr>
          <w:rFonts w:cstheme="minorHAnsi"/>
        </w:rPr>
        <w:t xml:space="preserve"> and a discussion was mode on how to insure real participatory </w:t>
      </w:r>
      <w:r w:rsidR="000C449C" w:rsidRPr="00A91C58">
        <w:rPr>
          <w:rFonts w:cstheme="minorHAnsi"/>
        </w:rPr>
        <w:t>research.</w:t>
      </w:r>
    </w:p>
    <w:p w:rsidR="00CB6F4D" w:rsidRPr="00A91C58" w:rsidRDefault="00CB6F4D" w:rsidP="00E2258D">
      <w:pPr>
        <w:spacing w:after="0" w:line="360" w:lineRule="auto"/>
        <w:jc w:val="both"/>
        <w:rPr>
          <w:rFonts w:cstheme="minorHAnsi"/>
        </w:rPr>
      </w:pPr>
    </w:p>
    <w:p w:rsidR="000C449C" w:rsidRPr="00A91C58" w:rsidRDefault="00740FAD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>After coffee break p</w:t>
      </w:r>
      <w:r w:rsidR="000C449C" w:rsidRPr="00A91C58">
        <w:rPr>
          <w:rFonts w:cstheme="minorHAnsi"/>
        </w:rPr>
        <w:t>resentation</w:t>
      </w:r>
      <w:r w:rsidR="000F4188" w:rsidRPr="00A91C58">
        <w:rPr>
          <w:rFonts w:cstheme="minorHAnsi"/>
        </w:rPr>
        <w:t xml:space="preserve"> about innovation platforms by Jim mainly focusing on;</w:t>
      </w:r>
    </w:p>
    <w:p w:rsidR="000C449C" w:rsidRPr="00A91C58" w:rsidRDefault="000C449C" w:rsidP="00AC2C1F">
      <w:pPr>
        <w:pStyle w:val="ListParagraph"/>
        <w:numPr>
          <w:ilvl w:val="0"/>
          <w:numId w:val="1"/>
        </w:numPr>
        <w:spacing w:after="0" w:line="360" w:lineRule="auto"/>
        <w:ind w:left="576"/>
        <w:jc w:val="both"/>
        <w:rPr>
          <w:rFonts w:cstheme="minorHAnsi"/>
        </w:rPr>
      </w:pPr>
      <w:r w:rsidRPr="00A91C58">
        <w:rPr>
          <w:rFonts w:cstheme="minorHAnsi"/>
        </w:rPr>
        <w:t xml:space="preserve">What is innovation? </w:t>
      </w:r>
      <w:r w:rsidR="000F4188" w:rsidRPr="00A91C58">
        <w:rPr>
          <w:rFonts w:cstheme="minorHAnsi"/>
        </w:rPr>
        <w:t>couple</w:t>
      </w:r>
      <w:r w:rsidRPr="00A91C58">
        <w:rPr>
          <w:rFonts w:cstheme="minorHAnsi"/>
        </w:rPr>
        <w:t xml:space="preserve"> of </w:t>
      </w:r>
      <w:r w:rsidR="000F4188" w:rsidRPr="00A91C58">
        <w:rPr>
          <w:rFonts w:cstheme="minorHAnsi"/>
        </w:rPr>
        <w:t>definitions</w:t>
      </w:r>
      <w:r w:rsidRPr="00A91C58">
        <w:rPr>
          <w:rFonts w:cstheme="minorHAnsi"/>
        </w:rPr>
        <w:t xml:space="preserve"> were forwarded with institutional diagram</w:t>
      </w:r>
    </w:p>
    <w:p w:rsidR="000C449C" w:rsidRPr="00A91C58" w:rsidRDefault="000C449C" w:rsidP="00AC2C1F">
      <w:pPr>
        <w:pStyle w:val="ListParagraph"/>
        <w:spacing w:after="0" w:line="360" w:lineRule="auto"/>
        <w:ind w:left="576"/>
        <w:jc w:val="both"/>
        <w:rPr>
          <w:rFonts w:cstheme="minorHAnsi"/>
        </w:rPr>
      </w:pPr>
      <w:r w:rsidRPr="00A91C58">
        <w:rPr>
          <w:rFonts w:cstheme="minorHAnsi"/>
        </w:rPr>
        <w:t>Then the co</w:t>
      </w:r>
      <w:r w:rsidR="000F4188" w:rsidRPr="00A91C58">
        <w:rPr>
          <w:rFonts w:cstheme="minorHAnsi"/>
        </w:rPr>
        <w:t>ncept of IP was presented with b</w:t>
      </w:r>
      <w:r w:rsidRPr="00A91C58">
        <w:rPr>
          <w:rFonts w:cstheme="minorHAnsi"/>
        </w:rPr>
        <w:t xml:space="preserve">rief </w:t>
      </w:r>
      <w:r w:rsidR="000F4188" w:rsidRPr="00A91C58">
        <w:rPr>
          <w:rFonts w:cstheme="minorHAnsi"/>
        </w:rPr>
        <w:t>definitions</w:t>
      </w:r>
      <w:r w:rsidRPr="00A91C58">
        <w:rPr>
          <w:rFonts w:cstheme="minorHAnsi"/>
        </w:rPr>
        <w:t xml:space="preserve"> from </w:t>
      </w:r>
      <w:r w:rsidR="000F4188" w:rsidRPr="00A91C58">
        <w:rPr>
          <w:rFonts w:cstheme="minorHAnsi"/>
        </w:rPr>
        <w:t>literatures</w:t>
      </w:r>
      <w:r w:rsidRPr="00A91C58">
        <w:rPr>
          <w:rFonts w:cstheme="minorHAnsi"/>
        </w:rPr>
        <w:t xml:space="preserve"> </w:t>
      </w:r>
    </w:p>
    <w:p w:rsidR="000C449C" w:rsidRPr="00A91C58" w:rsidRDefault="000C449C" w:rsidP="00AC2C1F">
      <w:pPr>
        <w:pStyle w:val="ListParagraph"/>
        <w:spacing w:after="0" w:line="360" w:lineRule="auto"/>
        <w:ind w:left="576"/>
        <w:jc w:val="both"/>
        <w:rPr>
          <w:rFonts w:cstheme="minorHAnsi"/>
        </w:rPr>
      </w:pPr>
    </w:p>
    <w:p w:rsidR="000C449C" w:rsidRPr="00A91C58" w:rsidRDefault="000F4188" w:rsidP="00AC2C1F">
      <w:pPr>
        <w:pStyle w:val="ListParagraph"/>
        <w:numPr>
          <w:ilvl w:val="0"/>
          <w:numId w:val="1"/>
        </w:numPr>
        <w:spacing w:after="0" w:line="360" w:lineRule="auto"/>
        <w:ind w:left="576"/>
        <w:jc w:val="both"/>
        <w:rPr>
          <w:rFonts w:cstheme="minorHAnsi"/>
        </w:rPr>
      </w:pPr>
      <w:r w:rsidRPr="00A91C58">
        <w:rPr>
          <w:rFonts w:cstheme="minorHAnsi"/>
        </w:rPr>
        <w:t>T</w:t>
      </w:r>
      <w:r w:rsidR="002D12FE" w:rsidRPr="00A91C58">
        <w:rPr>
          <w:rFonts w:cstheme="minorHAnsi"/>
        </w:rPr>
        <w:t>ypes of innovation platform</w:t>
      </w:r>
      <w:r w:rsidR="000C449C" w:rsidRPr="00A91C58">
        <w:rPr>
          <w:rFonts w:cstheme="minorHAnsi"/>
        </w:rPr>
        <w:t xml:space="preserve"> a</w:t>
      </w:r>
      <w:r w:rsidR="002D12FE" w:rsidRPr="00A91C58">
        <w:rPr>
          <w:rFonts w:cstheme="minorHAnsi"/>
        </w:rPr>
        <w:t xml:space="preserve">nd the different stags in </w:t>
      </w:r>
      <w:r w:rsidR="00983E5E" w:rsidRPr="00A91C58">
        <w:rPr>
          <w:rFonts w:cstheme="minorHAnsi"/>
        </w:rPr>
        <w:t>establishment</w:t>
      </w:r>
      <w:r w:rsidR="000C449C" w:rsidRPr="00A91C58">
        <w:rPr>
          <w:rFonts w:cstheme="minorHAnsi"/>
        </w:rPr>
        <w:t xml:space="preserve"> at strategic and operational </w:t>
      </w:r>
      <w:r w:rsidR="00105720" w:rsidRPr="00A91C58">
        <w:rPr>
          <w:rFonts w:cstheme="minorHAnsi"/>
        </w:rPr>
        <w:t xml:space="preserve">level showing a diagram on farmer to farmer uptake pathways. </w:t>
      </w:r>
    </w:p>
    <w:p w:rsidR="00105720" w:rsidRPr="00A91C58" w:rsidRDefault="002D12FE" w:rsidP="00AC2C1F">
      <w:pPr>
        <w:spacing w:after="0" w:line="360" w:lineRule="auto"/>
        <w:ind w:left="576"/>
        <w:jc w:val="both"/>
        <w:rPr>
          <w:rFonts w:cstheme="minorHAnsi"/>
        </w:rPr>
      </w:pPr>
      <w:r w:rsidRPr="00A91C58">
        <w:rPr>
          <w:rFonts w:cstheme="minorHAnsi"/>
        </w:rPr>
        <w:t>Some of t</w:t>
      </w:r>
      <w:r w:rsidR="00105720" w:rsidRPr="00A91C58">
        <w:rPr>
          <w:rFonts w:cstheme="minorHAnsi"/>
        </w:rPr>
        <w:t>he most important IP roles mentioned from the list were</w:t>
      </w:r>
    </w:p>
    <w:p w:rsidR="00105720" w:rsidRPr="00A91C58" w:rsidRDefault="00105720" w:rsidP="00AC2C1F">
      <w:pPr>
        <w:pStyle w:val="ListParagraph"/>
        <w:numPr>
          <w:ilvl w:val="0"/>
          <w:numId w:val="1"/>
        </w:numPr>
        <w:spacing w:after="0" w:line="360" w:lineRule="auto"/>
        <w:ind w:left="576"/>
        <w:jc w:val="both"/>
        <w:rPr>
          <w:rFonts w:cstheme="minorHAnsi"/>
        </w:rPr>
      </w:pPr>
      <w:r w:rsidRPr="00A91C58">
        <w:rPr>
          <w:rFonts w:cstheme="minorHAnsi"/>
        </w:rPr>
        <w:t>Identify challenge and opportunities</w:t>
      </w:r>
    </w:p>
    <w:p w:rsidR="00105720" w:rsidRPr="00A91C58" w:rsidRDefault="00105720" w:rsidP="00AC2C1F">
      <w:pPr>
        <w:pStyle w:val="ListParagraph"/>
        <w:numPr>
          <w:ilvl w:val="0"/>
          <w:numId w:val="1"/>
        </w:numPr>
        <w:spacing w:after="0" w:line="360" w:lineRule="auto"/>
        <w:ind w:left="576"/>
        <w:jc w:val="both"/>
        <w:rPr>
          <w:rFonts w:cstheme="minorHAnsi"/>
        </w:rPr>
      </w:pPr>
      <w:r w:rsidRPr="00A91C58">
        <w:rPr>
          <w:rFonts w:cstheme="minorHAnsi"/>
        </w:rPr>
        <w:t xml:space="preserve">Encourage </w:t>
      </w:r>
      <w:r w:rsidR="002D12FE" w:rsidRPr="00A91C58">
        <w:rPr>
          <w:rFonts w:cstheme="minorHAnsi"/>
        </w:rPr>
        <w:t>integration</w:t>
      </w:r>
    </w:p>
    <w:p w:rsidR="00105720" w:rsidRPr="00A91C58" w:rsidRDefault="00105720" w:rsidP="00AC2C1F">
      <w:pPr>
        <w:pStyle w:val="ListParagraph"/>
        <w:numPr>
          <w:ilvl w:val="0"/>
          <w:numId w:val="1"/>
        </w:numPr>
        <w:spacing w:after="0" w:line="360" w:lineRule="auto"/>
        <w:ind w:left="576"/>
        <w:jc w:val="both"/>
        <w:rPr>
          <w:rFonts w:cstheme="minorHAnsi"/>
        </w:rPr>
      </w:pPr>
      <w:r w:rsidRPr="00A91C58">
        <w:rPr>
          <w:rFonts w:cstheme="minorHAnsi"/>
        </w:rPr>
        <w:t xml:space="preserve">Coordination of R&amp;D </w:t>
      </w:r>
      <w:r w:rsidR="002D12FE" w:rsidRPr="00A91C58">
        <w:rPr>
          <w:rFonts w:cstheme="minorHAnsi"/>
        </w:rPr>
        <w:t>activities</w:t>
      </w:r>
    </w:p>
    <w:p w:rsidR="00105720" w:rsidRPr="00A91C58" w:rsidRDefault="00105720" w:rsidP="00AC2C1F">
      <w:pPr>
        <w:pStyle w:val="ListParagraph"/>
        <w:numPr>
          <w:ilvl w:val="0"/>
          <w:numId w:val="1"/>
        </w:numPr>
        <w:spacing w:after="0" w:line="360" w:lineRule="auto"/>
        <w:ind w:left="576"/>
        <w:jc w:val="both"/>
        <w:rPr>
          <w:rFonts w:cstheme="minorHAnsi"/>
        </w:rPr>
      </w:pPr>
      <w:r w:rsidRPr="00A91C58">
        <w:rPr>
          <w:rFonts w:cstheme="minorHAnsi"/>
        </w:rPr>
        <w:t>Strat</w:t>
      </w:r>
      <w:r w:rsidR="002D12FE" w:rsidRPr="00A91C58">
        <w:rPr>
          <w:rFonts w:cstheme="minorHAnsi"/>
        </w:rPr>
        <w:t>egic entry</w:t>
      </w:r>
      <w:r w:rsidRPr="00A91C58">
        <w:rPr>
          <w:rFonts w:cstheme="minorHAnsi"/>
        </w:rPr>
        <w:t xml:space="preserve"> point</w:t>
      </w:r>
      <w:r w:rsidR="002D12FE" w:rsidRPr="00A91C58">
        <w:rPr>
          <w:rFonts w:cstheme="minorHAnsi"/>
        </w:rPr>
        <w:t xml:space="preserve"> etc.</w:t>
      </w:r>
    </w:p>
    <w:p w:rsidR="00105720" w:rsidRPr="00A91C58" w:rsidRDefault="00105720" w:rsidP="00E2258D">
      <w:pPr>
        <w:pStyle w:val="ListParagraph"/>
        <w:spacing w:after="0" w:line="360" w:lineRule="auto"/>
        <w:ind w:left="0"/>
        <w:jc w:val="both"/>
        <w:rPr>
          <w:rFonts w:cstheme="minorHAnsi"/>
        </w:rPr>
      </w:pPr>
    </w:p>
    <w:p w:rsidR="00006028" w:rsidRPr="00A91C58" w:rsidRDefault="002D12FE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>Innovation Platform a</w:t>
      </w:r>
      <w:r w:rsidR="00105720" w:rsidRPr="00A91C58">
        <w:rPr>
          <w:rFonts w:cstheme="minorHAnsi"/>
        </w:rPr>
        <w:t>nd leadership was also proposed at the operational level. An example of IP experience</w:t>
      </w:r>
      <w:r w:rsidR="00117063" w:rsidRPr="00A91C58">
        <w:rPr>
          <w:rFonts w:cstheme="minorHAnsi"/>
        </w:rPr>
        <w:t>s</w:t>
      </w:r>
      <w:r w:rsidR="00376030" w:rsidRPr="00A91C58">
        <w:rPr>
          <w:rFonts w:cstheme="minorHAnsi"/>
        </w:rPr>
        <w:t xml:space="preserve"> and success stories</w:t>
      </w:r>
      <w:r w:rsidR="00117063" w:rsidRPr="00A91C58">
        <w:rPr>
          <w:rFonts w:cstheme="minorHAnsi"/>
        </w:rPr>
        <w:t xml:space="preserve"> were</w:t>
      </w:r>
      <w:r w:rsidR="00105720" w:rsidRPr="00A91C58">
        <w:rPr>
          <w:rFonts w:cstheme="minorHAnsi"/>
        </w:rPr>
        <w:t xml:space="preserve"> shared at Malawi on maize production and a diary IP experience at Uganda</w:t>
      </w:r>
      <w:r w:rsidR="00117063" w:rsidRPr="00A91C58">
        <w:rPr>
          <w:rFonts w:cstheme="minorHAnsi"/>
        </w:rPr>
        <w:t xml:space="preserve">, </w:t>
      </w:r>
      <w:r w:rsidR="002B3E35" w:rsidRPr="00A91C58">
        <w:rPr>
          <w:rFonts w:cstheme="minorHAnsi"/>
        </w:rPr>
        <w:t xml:space="preserve">wet land tomato cultivation in </w:t>
      </w:r>
      <w:r w:rsidR="00117063" w:rsidRPr="00A91C58">
        <w:rPr>
          <w:rFonts w:cstheme="minorHAnsi"/>
        </w:rPr>
        <w:t xml:space="preserve">Zimbabwe, </w:t>
      </w:r>
      <w:r w:rsidR="00006028" w:rsidRPr="00A91C58">
        <w:rPr>
          <w:rFonts w:cstheme="minorHAnsi"/>
        </w:rPr>
        <w:t>Rwanda</w:t>
      </w:r>
      <w:r w:rsidR="00117063" w:rsidRPr="00A91C58">
        <w:rPr>
          <w:rFonts w:cstheme="minorHAnsi"/>
        </w:rPr>
        <w:t xml:space="preserve"> experience</w:t>
      </w:r>
      <w:r w:rsidR="00006028" w:rsidRPr="00A91C58">
        <w:rPr>
          <w:rFonts w:cstheme="minorHAnsi"/>
        </w:rPr>
        <w:t xml:space="preserve"> on potatoes and ram fattening in Nigeria. A question was raised about who</w:t>
      </w:r>
      <w:r w:rsidR="00117063" w:rsidRPr="00A91C58">
        <w:rPr>
          <w:rFonts w:cstheme="minorHAnsi"/>
        </w:rPr>
        <w:t xml:space="preserve"> should usually be</w:t>
      </w:r>
      <w:r w:rsidR="00006028" w:rsidRPr="00A91C58">
        <w:rPr>
          <w:rFonts w:cstheme="minorHAnsi"/>
        </w:rPr>
        <w:t xml:space="preserve"> </w:t>
      </w:r>
      <w:r w:rsidR="00117063" w:rsidRPr="00A91C58">
        <w:rPr>
          <w:rFonts w:cstheme="minorHAnsi"/>
        </w:rPr>
        <w:t>focal person should be</w:t>
      </w:r>
      <w:r w:rsidR="00006028" w:rsidRPr="00A91C58">
        <w:rPr>
          <w:rFonts w:cstheme="minorHAnsi"/>
        </w:rPr>
        <w:t xml:space="preserve"> and answers were forwarded that the focal person should be selected by the IP itself. </w:t>
      </w:r>
    </w:p>
    <w:p w:rsidR="00AC2C1F" w:rsidRDefault="00AC2C1F" w:rsidP="00E2258D">
      <w:pPr>
        <w:spacing w:after="0" w:line="360" w:lineRule="auto"/>
        <w:jc w:val="both"/>
        <w:rPr>
          <w:rFonts w:cstheme="minorHAnsi"/>
        </w:rPr>
      </w:pPr>
    </w:p>
    <w:p w:rsidR="00006028" w:rsidRPr="00A91C58" w:rsidRDefault="00006028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>NB</w:t>
      </w:r>
      <w:r w:rsidR="00117063" w:rsidRPr="00A91C58">
        <w:rPr>
          <w:rFonts w:cstheme="minorHAnsi"/>
        </w:rPr>
        <w:t xml:space="preserve">DC experience was presented by </w:t>
      </w:r>
      <w:proofErr w:type="spellStart"/>
      <w:r w:rsidR="00117063" w:rsidRPr="00A91C58">
        <w:rPr>
          <w:rFonts w:cstheme="minorHAnsi"/>
        </w:rPr>
        <w:t>zelalem</w:t>
      </w:r>
      <w:proofErr w:type="spellEnd"/>
      <w:r w:rsidR="00117063" w:rsidRPr="00A91C58">
        <w:rPr>
          <w:rFonts w:cstheme="minorHAnsi"/>
        </w:rPr>
        <w:t xml:space="preserve"> </w:t>
      </w:r>
      <w:proofErr w:type="spellStart"/>
      <w:r w:rsidR="00117063" w:rsidRPr="00A91C58">
        <w:rPr>
          <w:rFonts w:cstheme="minorHAnsi"/>
        </w:rPr>
        <w:t>lema</w:t>
      </w:r>
      <w:proofErr w:type="spellEnd"/>
      <w:r w:rsidR="00117063" w:rsidRPr="00A91C58">
        <w:rPr>
          <w:rFonts w:cstheme="minorHAnsi"/>
        </w:rPr>
        <w:t xml:space="preserve"> starting</w:t>
      </w:r>
      <w:r w:rsidRPr="00A91C58">
        <w:rPr>
          <w:rFonts w:cstheme="minorHAnsi"/>
        </w:rPr>
        <w:t xml:space="preserve"> with </w:t>
      </w:r>
      <w:r w:rsidR="00DE2902" w:rsidRPr="00A91C58">
        <w:rPr>
          <w:rFonts w:cstheme="minorHAnsi"/>
        </w:rPr>
        <w:t>introduci</w:t>
      </w:r>
      <w:r w:rsidR="00117063" w:rsidRPr="00A91C58">
        <w:rPr>
          <w:rFonts w:cstheme="minorHAnsi"/>
        </w:rPr>
        <w:t xml:space="preserve">ng NBDC what it was all about and going into the </w:t>
      </w:r>
      <w:r w:rsidR="00DE2902" w:rsidRPr="00A91C58">
        <w:rPr>
          <w:rFonts w:cstheme="minorHAnsi"/>
        </w:rPr>
        <w:t>process and steps that took place while establishing and managing the IPs.  The steps mentioned were</w:t>
      </w:r>
      <w:r w:rsidR="00117063" w:rsidRPr="00A91C58">
        <w:rPr>
          <w:rFonts w:cstheme="minorHAnsi"/>
        </w:rPr>
        <w:t>;</w:t>
      </w:r>
    </w:p>
    <w:p w:rsidR="00AC0ED0" w:rsidRPr="00A91C58" w:rsidRDefault="00AC0ED0" w:rsidP="00983E5E">
      <w:pPr>
        <w:spacing w:after="0" w:line="360" w:lineRule="auto"/>
        <w:ind w:left="450" w:hanging="270"/>
        <w:jc w:val="both"/>
        <w:rPr>
          <w:rFonts w:cstheme="minorHAnsi"/>
        </w:rPr>
      </w:pPr>
    </w:p>
    <w:p w:rsidR="00DE2902" w:rsidRPr="00AC2C1F" w:rsidRDefault="00DE2902" w:rsidP="00AC2C1F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AC2C1F">
        <w:rPr>
          <w:rFonts w:cstheme="minorHAnsi"/>
        </w:rPr>
        <w:t xml:space="preserve">situation </w:t>
      </w:r>
      <w:r w:rsidR="00BD680A" w:rsidRPr="00AC2C1F">
        <w:rPr>
          <w:rFonts w:cstheme="minorHAnsi"/>
        </w:rPr>
        <w:t>analysis in</w:t>
      </w:r>
      <w:r w:rsidRPr="00AC2C1F">
        <w:rPr>
          <w:rFonts w:cstheme="minorHAnsi"/>
        </w:rPr>
        <w:t xml:space="preserve"> Establishing IP</w:t>
      </w:r>
    </w:p>
    <w:p w:rsidR="00DE2902" w:rsidRPr="00AC2C1F" w:rsidRDefault="00DE2902" w:rsidP="00AC2C1F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AC2C1F">
        <w:rPr>
          <w:rFonts w:cstheme="minorHAnsi"/>
        </w:rPr>
        <w:t>Meetings</w:t>
      </w:r>
      <w:r w:rsidR="00EC1E10" w:rsidRPr="00AC2C1F">
        <w:rPr>
          <w:rFonts w:cstheme="minorHAnsi"/>
        </w:rPr>
        <w:t xml:space="preserve"> in IPs</w:t>
      </w:r>
    </w:p>
    <w:p w:rsidR="00DE2902" w:rsidRPr="00AC2C1F" w:rsidRDefault="00DE2902" w:rsidP="00AC2C1F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AC2C1F">
        <w:rPr>
          <w:rFonts w:cstheme="minorHAnsi"/>
        </w:rPr>
        <w:t xml:space="preserve">Capacity building </w:t>
      </w:r>
      <w:r w:rsidR="00EC1E10" w:rsidRPr="00AC2C1F">
        <w:rPr>
          <w:rFonts w:cstheme="minorHAnsi"/>
        </w:rPr>
        <w:t>activities</w:t>
      </w:r>
    </w:p>
    <w:p w:rsidR="00DE2902" w:rsidRPr="00AC2C1F" w:rsidRDefault="00DE2902" w:rsidP="00AC2C1F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AC2C1F">
        <w:rPr>
          <w:rFonts w:cstheme="minorHAnsi"/>
        </w:rPr>
        <w:t>Action research</w:t>
      </w:r>
    </w:p>
    <w:p w:rsidR="00983E5E" w:rsidRPr="00A91C58" w:rsidRDefault="00983E5E" w:rsidP="00E2258D">
      <w:pPr>
        <w:spacing w:after="0" w:line="360" w:lineRule="auto"/>
        <w:jc w:val="both"/>
        <w:rPr>
          <w:rFonts w:cstheme="minorHAnsi"/>
        </w:rPr>
      </w:pPr>
    </w:p>
    <w:p w:rsidR="00DE2902" w:rsidRPr="00A91C58" w:rsidRDefault="00EC1E10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>A digital story was presented</w:t>
      </w:r>
      <w:r w:rsidR="00DE2902" w:rsidRPr="00A91C58">
        <w:rPr>
          <w:rFonts w:cstheme="minorHAnsi"/>
        </w:rPr>
        <w:t xml:space="preserve"> t</w:t>
      </w:r>
      <w:r w:rsidRPr="00A91C58">
        <w:rPr>
          <w:rFonts w:cstheme="minorHAnsi"/>
        </w:rPr>
        <w:t>o participants that narrates NBDC</w:t>
      </w:r>
      <w:r w:rsidR="00DE2902" w:rsidRPr="00A91C58">
        <w:rPr>
          <w:rFonts w:cstheme="minorHAnsi"/>
        </w:rPr>
        <w:t xml:space="preserve"> innovation </w:t>
      </w:r>
      <w:r w:rsidRPr="00A91C58">
        <w:rPr>
          <w:rFonts w:cstheme="minorHAnsi"/>
        </w:rPr>
        <w:t>platform</w:t>
      </w:r>
      <w:r w:rsidR="00DE2902" w:rsidRPr="00A91C58">
        <w:rPr>
          <w:rFonts w:cstheme="minorHAnsi"/>
        </w:rPr>
        <w:t xml:space="preserve"> </w:t>
      </w:r>
      <w:r w:rsidRPr="00A91C58">
        <w:rPr>
          <w:rFonts w:cstheme="minorHAnsi"/>
        </w:rPr>
        <w:t>experience stating</w:t>
      </w:r>
      <w:r w:rsidR="00DE2902" w:rsidRPr="00A91C58">
        <w:rPr>
          <w:rFonts w:cstheme="minorHAnsi"/>
        </w:rPr>
        <w:t xml:space="preserve"> what they are and the different stages and process it has gone through in the research sites.</w:t>
      </w:r>
    </w:p>
    <w:p w:rsidR="00983E5E" w:rsidRPr="00A91C58" w:rsidRDefault="00983E5E" w:rsidP="00E2258D">
      <w:pPr>
        <w:spacing w:after="0" w:line="360" w:lineRule="auto"/>
        <w:jc w:val="both"/>
        <w:rPr>
          <w:rFonts w:cstheme="minorHAnsi"/>
        </w:rPr>
      </w:pPr>
    </w:p>
    <w:p w:rsidR="00F2398E" w:rsidRPr="00A91C58" w:rsidRDefault="00595207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>Stakeholder</w:t>
      </w:r>
      <w:r w:rsidR="00C15DDA" w:rsidRPr="00A91C58">
        <w:rPr>
          <w:rFonts w:cstheme="minorHAnsi"/>
        </w:rPr>
        <w:t xml:space="preserve"> analysis, roles an</w:t>
      </w:r>
      <w:r w:rsidRPr="00A91C58">
        <w:rPr>
          <w:rFonts w:cstheme="minorHAnsi"/>
        </w:rPr>
        <w:t>d responsibilities, facilitation, development of te</w:t>
      </w:r>
      <w:r w:rsidR="00C15DDA" w:rsidRPr="00A91C58">
        <w:rPr>
          <w:rFonts w:cstheme="minorHAnsi"/>
        </w:rPr>
        <w:t xml:space="preserve">rms of reference were </w:t>
      </w:r>
      <w:r w:rsidRPr="00A91C58">
        <w:rPr>
          <w:rFonts w:cstheme="minorHAnsi"/>
        </w:rPr>
        <w:t>discussed</w:t>
      </w:r>
      <w:r w:rsidR="00C15DDA" w:rsidRPr="00A91C58">
        <w:rPr>
          <w:rFonts w:cstheme="minorHAnsi"/>
        </w:rPr>
        <w:t xml:space="preserve"> under </w:t>
      </w:r>
      <w:r w:rsidRPr="00A91C58">
        <w:rPr>
          <w:rFonts w:cstheme="minorHAnsi"/>
        </w:rPr>
        <w:t>establishment</w:t>
      </w:r>
      <w:r w:rsidR="00C15DDA" w:rsidRPr="00A91C58">
        <w:rPr>
          <w:rFonts w:cstheme="minorHAnsi"/>
        </w:rPr>
        <w:t xml:space="preserve"> of IP in NBDC. </w:t>
      </w:r>
      <w:r w:rsidR="002F3DEE" w:rsidRPr="00A91C58">
        <w:rPr>
          <w:rFonts w:cstheme="minorHAnsi"/>
        </w:rPr>
        <w:t xml:space="preserve"> The presentation </w:t>
      </w:r>
      <w:r w:rsidRPr="00A91C58">
        <w:rPr>
          <w:rFonts w:cstheme="minorHAnsi"/>
        </w:rPr>
        <w:t>continued</w:t>
      </w:r>
      <w:r w:rsidR="002F3DEE" w:rsidRPr="00A91C58">
        <w:rPr>
          <w:rFonts w:cstheme="minorHAnsi"/>
        </w:rPr>
        <w:t xml:space="preserve"> depicting how local specific problem</w:t>
      </w:r>
      <w:r w:rsidRPr="00A91C58">
        <w:rPr>
          <w:rFonts w:cstheme="minorHAnsi"/>
        </w:rPr>
        <w:t>s</w:t>
      </w:r>
      <w:r w:rsidR="002F3DEE" w:rsidRPr="00A91C58">
        <w:rPr>
          <w:rFonts w:cstheme="minorHAnsi"/>
        </w:rPr>
        <w:t xml:space="preserve"> were diagnosed and </w:t>
      </w:r>
      <w:r w:rsidRPr="00A91C58">
        <w:rPr>
          <w:rFonts w:cstheme="minorHAnsi"/>
        </w:rPr>
        <w:t>prioritized,</w:t>
      </w:r>
      <w:r w:rsidR="002F3DEE" w:rsidRPr="00A91C58">
        <w:rPr>
          <w:rFonts w:cstheme="minorHAnsi"/>
        </w:rPr>
        <w:t xml:space="preserve"> </w:t>
      </w:r>
      <w:r w:rsidRPr="00A91C58">
        <w:rPr>
          <w:rFonts w:cstheme="minorHAnsi"/>
        </w:rPr>
        <w:t>how solutions proposed and intervention sites</w:t>
      </w:r>
      <w:r w:rsidR="002F3DEE" w:rsidRPr="00A91C58">
        <w:rPr>
          <w:rFonts w:cstheme="minorHAnsi"/>
        </w:rPr>
        <w:t xml:space="preserve"> selected through the IP. </w:t>
      </w:r>
      <w:r w:rsidRPr="00A91C58">
        <w:rPr>
          <w:rFonts w:cstheme="minorHAnsi"/>
        </w:rPr>
        <w:t>H</w:t>
      </w:r>
      <w:r w:rsidR="00F2398E" w:rsidRPr="00A91C58">
        <w:rPr>
          <w:rFonts w:cstheme="minorHAnsi"/>
        </w:rPr>
        <w:t xml:space="preserve">ow ILRI IP team role </w:t>
      </w:r>
      <w:r w:rsidRPr="00A91C58">
        <w:rPr>
          <w:rFonts w:cstheme="minorHAnsi"/>
        </w:rPr>
        <w:t>eventually</w:t>
      </w:r>
      <w:r w:rsidR="00F2398E" w:rsidRPr="00A91C58">
        <w:rPr>
          <w:rFonts w:cstheme="minorHAnsi"/>
        </w:rPr>
        <w:t xml:space="preserve"> changed from facilitation to Backstopping</w:t>
      </w:r>
      <w:r w:rsidRPr="00A91C58">
        <w:rPr>
          <w:rFonts w:cstheme="minorHAnsi"/>
        </w:rPr>
        <w:t xml:space="preserve"> was also briefly discussed</w:t>
      </w:r>
      <w:r w:rsidR="00F2398E" w:rsidRPr="00A91C58">
        <w:rPr>
          <w:rFonts w:cstheme="minorHAnsi"/>
        </w:rPr>
        <w:t xml:space="preserve">. Major outcomes if the fodder intervention through </w:t>
      </w:r>
      <w:r w:rsidRPr="00A91C58">
        <w:rPr>
          <w:rFonts w:cstheme="minorHAnsi"/>
        </w:rPr>
        <w:t>NBDC</w:t>
      </w:r>
      <w:r w:rsidR="00F2398E" w:rsidRPr="00A91C58">
        <w:rPr>
          <w:rFonts w:cstheme="minorHAnsi"/>
        </w:rPr>
        <w:t xml:space="preserve"> IP and achieve</w:t>
      </w:r>
      <w:r w:rsidRPr="00A91C58">
        <w:rPr>
          <w:rFonts w:cstheme="minorHAnsi"/>
        </w:rPr>
        <w:t>me</w:t>
      </w:r>
      <w:r w:rsidR="00F2398E" w:rsidRPr="00A91C58">
        <w:rPr>
          <w:rFonts w:cstheme="minorHAnsi"/>
        </w:rPr>
        <w:t>nts were also shared to participants for the two year project implementation years.</w:t>
      </w:r>
    </w:p>
    <w:p w:rsidR="00983E5E" w:rsidRPr="00A91C58" w:rsidRDefault="00983E5E" w:rsidP="00E2258D">
      <w:pPr>
        <w:spacing w:after="0" w:line="360" w:lineRule="auto"/>
        <w:jc w:val="both"/>
        <w:rPr>
          <w:rFonts w:cstheme="minorHAnsi"/>
        </w:rPr>
      </w:pPr>
    </w:p>
    <w:p w:rsidR="0034043C" w:rsidRPr="00A91C58" w:rsidRDefault="00595207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>Major challenges</w:t>
      </w:r>
      <w:r w:rsidR="0034043C" w:rsidRPr="00A91C58">
        <w:rPr>
          <w:rFonts w:cstheme="minorHAnsi"/>
        </w:rPr>
        <w:t xml:space="preserve"> presented</w:t>
      </w:r>
      <w:r w:rsidRPr="00A91C58">
        <w:rPr>
          <w:rFonts w:cstheme="minorHAnsi"/>
        </w:rPr>
        <w:t xml:space="preserve"> </w:t>
      </w:r>
      <w:proofErr w:type="spellStart"/>
      <w:r w:rsidRPr="00A91C58">
        <w:rPr>
          <w:rFonts w:cstheme="minorHAnsi"/>
        </w:rPr>
        <w:t>presented</w:t>
      </w:r>
      <w:proofErr w:type="spellEnd"/>
      <w:r w:rsidRPr="00A91C58">
        <w:rPr>
          <w:rFonts w:cstheme="minorHAnsi"/>
        </w:rPr>
        <w:t>;</w:t>
      </w:r>
    </w:p>
    <w:p w:rsidR="00AC0ED0" w:rsidRPr="00A91C58" w:rsidRDefault="00AC0ED0" w:rsidP="00983E5E">
      <w:pPr>
        <w:spacing w:after="0" w:line="360" w:lineRule="auto"/>
        <w:ind w:left="270" w:hanging="180"/>
        <w:jc w:val="both"/>
        <w:rPr>
          <w:rFonts w:cstheme="minorHAnsi"/>
        </w:rPr>
      </w:pPr>
    </w:p>
    <w:p w:rsidR="0034043C" w:rsidRPr="00AC2C1F" w:rsidRDefault="0034043C" w:rsidP="00AC2C1F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AC2C1F">
        <w:rPr>
          <w:rFonts w:cstheme="minorHAnsi"/>
        </w:rPr>
        <w:t>Facilitation skills</w:t>
      </w:r>
    </w:p>
    <w:p w:rsidR="0034043C" w:rsidRPr="00AC2C1F" w:rsidRDefault="0034043C" w:rsidP="00AC2C1F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AC2C1F">
        <w:rPr>
          <w:rFonts w:cstheme="minorHAnsi"/>
        </w:rPr>
        <w:t>Problems with incentives</w:t>
      </w:r>
    </w:p>
    <w:p w:rsidR="0034043C" w:rsidRPr="00AC2C1F" w:rsidRDefault="0034043C" w:rsidP="00AC2C1F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AC2C1F">
        <w:rPr>
          <w:rFonts w:cstheme="minorHAnsi"/>
        </w:rPr>
        <w:t>Inconsistent platform participation</w:t>
      </w:r>
    </w:p>
    <w:p w:rsidR="0034043C" w:rsidRPr="00AC2C1F" w:rsidRDefault="0034043C" w:rsidP="00AC2C1F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AC2C1F">
        <w:rPr>
          <w:rFonts w:cstheme="minorHAnsi"/>
        </w:rPr>
        <w:t>High expectation and luck of adequate funds</w:t>
      </w:r>
    </w:p>
    <w:p w:rsidR="00AC0ED0" w:rsidRPr="00A91C58" w:rsidRDefault="00AC0ED0" w:rsidP="00E2258D">
      <w:pPr>
        <w:spacing w:after="0" w:line="360" w:lineRule="auto"/>
        <w:jc w:val="both"/>
        <w:rPr>
          <w:rFonts w:cstheme="minorHAnsi"/>
        </w:rPr>
      </w:pPr>
    </w:p>
    <w:p w:rsidR="0034043C" w:rsidRPr="00A91C58" w:rsidRDefault="00740FAD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>The lessons learned from the intervention;</w:t>
      </w:r>
    </w:p>
    <w:p w:rsidR="00AC0ED0" w:rsidRPr="00AC2C1F" w:rsidRDefault="00AC0ED0" w:rsidP="00983E5E">
      <w:pPr>
        <w:tabs>
          <w:tab w:val="left" w:pos="540"/>
        </w:tabs>
        <w:spacing w:after="0" w:line="360" w:lineRule="auto"/>
        <w:ind w:left="450" w:hanging="270"/>
        <w:jc w:val="both"/>
        <w:rPr>
          <w:rFonts w:cstheme="minorHAnsi"/>
          <w:sz w:val="16"/>
        </w:rPr>
      </w:pPr>
    </w:p>
    <w:p w:rsidR="0034043C" w:rsidRPr="00AC2C1F" w:rsidRDefault="00740FAD" w:rsidP="00AC2C1F">
      <w:pPr>
        <w:pStyle w:val="ListParagraph"/>
        <w:numPr>
          <w:ilvl w:val="0"/>
          <w:numId w:val="6"/>
        </w:numPr>
        <w:tabs>
          <w:tab w:val="left" w:pos="540"/>
        </w:tabs>
        <w:spacing w:after="0" w:line="360" w:lineRule="auto"/>
        <w:jc w:val="both"/>
        <w:rPr>
          <w:rFonts w:cstheme="minorHAnsi"/>
        </w:rPr>
      </w:pPr>
      <w:r w:rsidRPr="00AC2C1F">
        <w:rPr>
          <w:rFonts w:cstheme="minorHAnsi"/>
        </w:rPr>
        <w:t xml:space="preserve">Clear Incentives </w:t>
      </w:r>
    </w:p>
    <w:p w:rsidR="0034043C" w:rsidRPr="00AC2C1F" w:rsidRDefault="0034043C" w:rsidP="00AC2C1F">
      <w:pPr>
        <w:pStyle w:val="ListParagraph"/>
        <w:numPr>
          <w:ilvl w:val="0"/>
          <w:numId w:val="6"/>
        </w:numPr>
        <w:tabs>
          <w:tab w:val="left" w:pos="540"/>
        </w:tabs>
        <w:spacing w:after="0" w:line="360" w:lineRule="auto"/>
        <w:jc w:val="both"/>
        <w:rPr>
          <w:rFonts w:cstheme="minorHAnsi"/>
        </w:rPr>
      </w:pPr>
      <w:r w:rsidRPr="00AC2C1F">
        <w:rPr>
          <w:rFonts w:cstheme="minorHAnsi"/>
        </w:rPr>
        <w:t>The need to community level IP</w:t>
      </w:r>
    </w:p>
    <w:p w:rsidR="0034043C" w:rsidRPr="00AC2C1F" w:rsidRDefault="0034043C" w:rsidP="00AC2C1F">
      <w:pPr>
        <w:pStyle w:val="ListParagraph"/>
        <w:numPr>
          <w:ilvl w:val="0"/>
          <w:numId w:val="6"/>
        </w:numPr>
        <w:tabs>
          <w:tab w:val="left" w:pos="540"/>
        </w:tabs>
        <w:spacing w:after="0" w:line="360" w:lineRule="auto"/>
        <w:jc w:val="both"/>
        <w:rPr>
          <w:rFonts w:cstheme="minorHAnsi"/>
        </w:rPr>
      </w:pPr>
      <w:r w:rsidRPr="00AC2C1F">
        <w:rPr>
          <w:rFonts w:cstheme="minorHAnsi"/>
        </w:rPr>
        <w:t>More work on capacity building</w:t>
      </w:r>
    </w:p>
    <w:p w:rsidR="00983E5E" w:rsidRPr="00A91C58" w:rsidRDefault="00983E5E" w:rsidP="00E2258D">
      <w:pPr>
        <w:spacing w:after="0" w:line="360" w:lineRule="auto"/>
        <w:jc w:val="both"/>
        <w:rPr>
          <w:rFonts w:cstheme="minorHAnsi"/>
        </w:rPr>
      </w:pPr>
    </w:p>
    <w:p w:rsidR="00BB1C35" w:rsidRPr="00A91C58" w:rsidRDefault="00C02704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 xml:space="preserve">A </w:t>
      </w:r>
      <w:r w:rsidR="00661A8C" w:rsidRPr="00A91C58">
        <w:rPr>
          <w:rFonts w:cstheme="minorHAnsi"/>
        </w:rPr>
        <w:t>plenary</w:t>
      </w:r>
      <w:r w:rsidRPr="00A91C58">
        <w:rPr>
          <w:rFonts w:cstheme="minorHAnsi"/>
        </w:rPr>
        <w:t xml:space="preserve"> </w:t>
      </w:r>
      <w:r w:rsidR="00661A8C" w:rsidRPr="00A91C58">
        <w:rPr>
          <w:rFonts w:cstheme="minorHAnsi"/>
        </w:rPr>
        <w:t>discussion</w:t>
      </w:r>
      <w:r w:rsidRPr="00A91C58">
        <w:rPr>
          <w:rFonts w:cstheme="minorHAnsi"/>
        </w:rPr>
        <w:t xml:space="preserve"> continued on how the NBDC experience informs the AR IP platforms and the need community level platforms are important to address some of the challenges </w:t>
      </w:r>
      <w:r w:rsidR="004D0AA4" w:rsidRPr="00A91C58">
        <w:rPr>
          <w:rFonts w:cstheme="minorHAnsi"/>
        </w:rPr>
        <w:t>encountered</w:t>
      </w:r>
      <w:r w:rsidRPr="00A91C58">
        <w:rPr>
          <w:rFonts w:cstheme="minorHAnsi"/>
        </w:rPr>
        <w:t xml:space="preserve"> by NBDC.</w:t>
      </w:r>
      <w:r w:rsidR="00661A8C" w:rsidRPr="00A91C58">
        <w:rPr>
          <w:rFonts w:cstheme="minorHAnsi"/>
        </w:rPr>
        <w:t xml:space="preserve"> </w:t>
      </w:r>
    </w:p>
    <w:p w:rsidR="00983E5E" w:rsidRPr="00A91C58" w:rsidRDefault="00983E5E" w:rsidP="00E2258D">
      <w:pPr>
        <w:spacing w:after="0" w:line="360" w:lineRule="auto"/>
        <w:jc w:val="both"/>
        <w:rPr>
          <w:rFonts w:cstheme="minorHAnsi"/>
        </w:rPr>
      </w:pPr>
    </w:p>
    <w:p w:rsidR="00661A8C" w:rsidRPr="00A91C58" w:rsidRDefault="00740FAD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>In the afternoon a</w:t>
      </w:r>
      <w:r w:rsidR="004D0AA4" w:rsidRPr="00A91C58">
        <w:rPr>
          <w:rFonts w:cstheme="minorHAnsi"/>
        </w:rPr>
        <w:t xml:space="preserve"> small </w:t>
      </w:r>
      <w:r w:rsidRPr="00A91C58">
        <w:rPr>
          <w:rFonts w:cstheme="minorHAnsi"/>
        </w:rPr>
        <w:t xml:space="preserve">participatory </w:t>
      </w:r>
      <w:r w:rsidR="004D0AA4" w:rsidRPr="00A91C58">
        <w:rPr>
          <w:rFonts w:cstheme="minorHAnsi"/>
        </w:rPr>
        <w:t>exercise was</w:t>
      </w:r>
      <w:r w:rsidRPr="00A91C58">
        <w:rPr>
          <w:rFonts w:cstheme="minorHAnsi"/>
        </w:rPr>
        <w:t xml:space="preserve"> done by participants in different</w:t>
      </w:r>
      <w:r w:rsidR="004D0AA4" w:rsidRPr="00A91C58">
        <w:rPr>
          <w:rFonts w:cstheme="minorHAnsi"/>
        </w:rPr>
        <w:t xml:space="preserve"> groups ba</w:t>
      </w:r>
      <w:r w:rsidRPr="00A91C58">
        <w:rPr>
          <w:rFonts w:cstheme="minorHAnsi"/>
        </w:rPr>
        <w:t>sed on profession and intervention</w:t>
      </w:r>
      <w:r w:rsidR="004D0AA4" w:rsidRPr="00A91C58">
        <w:rPr>
          <w:rFonts w:cstheme="minorHAnsi"/>
        </w:rPr>
        <w:t xml:space="preserve"> area to simulate the dynamics of participation both at the strategic and operational level.  </w:t>
      </w:r>
      <w:r w:rsidR="00661A8C" w:rsidRPr="00A91C58">
        <w:rPr>
          <w:rFonts w:cstheme="minorHAnsi"/>
        </w:rPr>
        <w:t>A group discussion was unfold</w:t>
      </w:r>
      <w:r w:rsidRPr="00A91C58">
        <w:rPr>
          <w:rFonts w:cstheme="minorHAnsi"/>
        </w:rPr>
        <w:t>ed in the afternoon where four g</w:t>
      </w:r>
      <w:r w:rsidR="00661A8C" w:rsidRPr="00A91C58">
        <w:rPr>
          <w:rFonts w:cstheme="minorHAnsi"/>
        </w:rPr>
        <w:t xml:space="preserve">roups based on research areas (four) were </w:t>
      </w:r>
      <w:r w:rsidR="004D0AA4" w:rsidRPr="00A91C58">
        <w:rPr>
          <w:rFonts w:cstheme="minorHAnsi"/>
        </w:rPr>
        <w:t>sitting</w:t>
      </w:r>
      <w:r w:rsidRPr="00A91C58">
        <w:rPr>
          <w:rFonts w:cstheme="minorHAnsi"/>
        </w:rPr>
        <w:t xml:space="preserve"> together to </w:t>
      </w:r>
      <w:proofErr w:type="gramStart"/>
      <w:r w:rsidRPr="00A91C58">
        <w:rPr>
          <w:rFonts w:cstheme="minorHAnsi"/>
        </w:rPr>
        <w:t xml:space="preserve">discuss </w:t>
      </w:r>
      <w:r w:rsidR="00661A8C" w:rsidRPr="00A91C58">
        <w:rPr>
          <w:rFonts w:cstheme="minorHAnsi"/>
        </w:rPr>
        <w:t xml:space="preserve"> how</w:t>
      </w:r>
      <w:proofErr w:type="gramEnd"/>
      <w:r w:rsidR="00661A8C" w:rsidRPr="00A91C58">
        <w:rPr>
          <w:rFonts w:cstheme="minorHAnsi"/>
        </w:rPr>
        <w:t xml:space="preserve"> </w:t>
      </w:r>
      <w:r w:rsidRPr="00A91C58">
        <w:rPr>
          <w:rFonts w:cstheme="minorHAnsi"/>
        </w:rPr>
        <w:t xml:space="preserve">on </w:t>
      </w:r>
      <w:r w:rsidR="00661A8C" w:rsidRPr="00A91C58">
        <w:rPr>
          <w:rFonts w:cstheme="minorHAnsi"/>
        </w:rPr>
        <w:t>each group envisages the IPs to operate.</w:t>
      </w:r>
    </w:p>
    <w:p w:rsidR="00AC0ED0" w:rsidRPr="00A91C58" w:rsidRDefault="00AC0ED0" w:rsidP="00E2258D">
      <w:pPr>
        <w:spacing w:after="0" w:line="360" w:lineRule="auto"/>
        <w:jc w:val="both"/>
        <w:rPr>
          <w:rFonts w:cstheme="minorHAnsi"/>
        </w:rPr>
      </w:pPr>
    </w:p>
    <w:p w:rsidR="00EC4E7E" w:rsidRPr="00A91C58" w:rsidRDefault="004D0AA4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 xml:space="preserve">The main group discussion topics were;  Visioning of strategic and operational IPs, IPs function, governance, membership, chairpersons, secretaries, facilitation, sustainability etc. which are fundamental issues that needs to be addressed in establishment and operational phase.  </w:t>
      </w:r>
      <w:r w:rsidR="009738E3" w:rsidRPr="00A91C58">
        <w:rPr>
          <w:rFonts w:cstheme="minorHAnsi"/>
        </w:rPr>
        <w:t xml:space="preserve"> The four groups divided into the four regions</w:t>
      </w:r>
      <w:r w:rsidR="00740FAD" w:rsidRPr="00A91C58">
        <w:rPr>
          <w:rFonts w:cstheme="minorHAnsi"/>
        </w:rPr>
        <w:t xml:space="preserve"> and</w:t>
      </w:r>
      <w:r w:rsidR="009738E3" w:rsidRPr="00A91C58">
        <w:rPr>
          <w:rFonts w:cstheme="minorHAnsi"/>
        </w:rPr>
        <w:t xml:space="preserve"> actively discussed the issues with one ILRI IP team member facilitating the discussion.</w:t>
      </w:r>
      <w:r w:rsidR="002668D5" w:rsidRPr="00A91C58">
        <w:rPr>
          <w:rFonts w:cstheme="minorHAnsi"/>
        </w:rPr>
        <w:t xml:space="preserve"> </w:t>
      </w:r>
      <w:r w:rsidR="00B26AE6" w:rsidRPr="00A91C58">
        <w:rPr>
          <w:rFonts w:cstheme="minorHAnsi"/>
        </w:rPr>
        <w:t xml:space="preserve"> Note was taken and presented by group representative on t</w:t>
      </w:r>
      <w:r w:rsidR="00740FAD" w:rsidRPr="00A91C58">
        <w:rPr>
          <w:rFonts w:cstheme="minorHAnsi"/>
        </w:rPr>
        <w:t>he different components across Woreda and k</w:t>
      </w:r>
      <w:r w:rsidR="00B26AE6" w:rsidRPr="00A91C58">
        <w:rPr>
          <w:rFonts w:cstheme="minorHAnsi"/>
        </w:rPr>
        <w:t>ebele levels.</w:t>
      </w:r>
    </w:p>
    <w:p w:rsidR="00983E5E" w:rsidRPr="00A91C58" w:rsidRDefault="00983E5E" w:rsidP="00E2258D">
      <w:pPr>
        <w:spacing w:after="0" w:line="360" w:lineRule="auto"/>
        <w:jc w:val="both"/>
        <w:rPr>
          <w:rFonts w:cstheme="minorHAnsi"/>
        </w:rPr>
      </w:pPr>
    </w:p>
    <w:p w:rsidR="00292F11" w:rsidRPr="00A91C58" w:rsidRDefault="00740FAD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>The D</w:t>
      </w:r>
      <w:r w:rsidR="00EC4E7E" w:rsidRPr="00A91C58">
        <w:rPr>
          <w:rFonts w:cstheme="minorHAnsi"/>
        </w:rPr>
        <w:t>ebre</w:t>
      </w:r>
      <w:r w:rsidRPr="00A91C58">
        <w:rPr>
          <w:rFonts w:cstheme="minorHAnsi"/>
        </w:rPr>
        <w:t xml:space="preserve"> </w:t>
      </w:r>
      <w:proofErr w:type="spellStart"/>
      <w:r w:rsidRPr="00A91C58">
        <w:rPr>
          <w:rFonts w:cstheme="minorHAnsi"/>
        </w:rPr>
        <w:t>bir</w:t>
      </w:r>
      <w:r w:rsidR="00EC4E7E" w:rsidRPr="00A91C58">
        <w:rPr>
          <w:rFonts w:cstheme="minorHAnsi"/>
        </w:rPr>
        <w:t>han</w:t>
      </w:r>
      <w:proofErr w:type="spellEnd"/>
      <w:r w:rsidRPr="00A91C58">
        <w:rPr>
          <w:rFonts w:cstheme="minorHAnsi"/>
        </w:rPr>
        <w:t xml:space="preserve"> group presented their case</w:t>
      </w:r>
      <w:r w:rsidR="00EC4E7E" w:rsidRPr="00A91C58">
        <w:rPr>
          <w:rFonts w:cstheme="minorHAnsi"/>
        </w:rPr>
        <w:t xml:space="preserve"> on the important </w:t>
      </w:r>
      <w:r w:rsidRPr="00A91C58">
        <w:rPr>
          <w:rFonts w:cstheme="minorHAnsi"/>
        </w:rPr>
        <w:t>components</w:t>
      </w:r>
      <w:r w:rsidR="00EC4E7E" w:rsidRPr="00A91C58">
        <w:rPr>
          <w:rFonts w:cstheme="minorHAnsi"/>
        </w:rPr>
        <w:t xml:space="preserve"> to be discussed at </w:t>
      </w:r>
      <w:r w:rsidR="00B81859" w:rsidRPr="00A91C58">
        <w:rPr>
          <w:rFonts w:cstheme="minorHAnsi"/>
        </w:rPr>
        <w:t>group</w:t>
      </w:r>
      <w:r w:rsidR="00EC4E7E" w:rsidRPr="00A91C58">
        <w:rPr>
          <w:rFonts w:cstheme="minorHAnsi"/>
        </w:rPr>
        <w:t xml:space="preserve"> level </w:t>
      </w:r>
      <w:r w:rsidR="00B81859" w:rsidRPr="00A91C58">
        <w:rPr>
          <w:rFonts w:cstheme="minorHAnsi"/>
        </w:rPr>
        <w:t>that</w:t>
      </w:r>
      <w:r w:rsidR="00EC4E7E" w:rsidRPr="00A91C58">
        <w:rPr>
          <w:rFonts w:cstheme="minorHAnsi"/>
        </w:rPr>
        <w:t xml:space="preserve"> exhaustively went through membership issues and roles and responsibilities. </w:t>
      </w:r>
      <w:r w:rsidR="00B81859" w:rsidRPr="00A91C58">
        <w:rPr>
          <w:rFonts w:cstheme="minorHAnsi"/>
        </w:rPr>
        <w:t>The group listed many potential IP W</w:t>
      </w:r>
      <w:r w:rsidR="00205134" w:rsidRPr="00A91C58">
        <w:rPr>
          <w:rFonts w:cstheme="minorHAnsi"/>
        </w:rPr>
        <w:t>oreda members which some</w:t>
      </w:r>
      <w:r w:rsidR="00B81859" w:rsidRPr="00A91C58">
        <w:rPr>
          <w:rFonts w:cstheme="minorHAnsi"/>
        </w:rPr>
        <w:t xml:space="preserve"> participants</w:t>
      </w:r>
      <w:r w:rsidR="00205134" w:rsidRPr="00A91C58">
        <w:rPr>
          <w:rFonts w:cstheme="minorHAnsi"/>
        </w:rPr>
        <w:t xml:space="preserve"> emphasized to be too many to </w:t>
      </w:r>
      <w:r w:rsidR="00B81859" w:rsidRPr="00A91C58">
        <w:rPr>
          <w:rFonts w:cstheme="minorHAnsi"/>
        </w:rPr>
        <w:t>manage</w:t>
      </w:r>
      <w:r w:rsidR="00205134" w:rsidRPr="00A91C58">
        <w:rPr>
          <w:rFonts w:cstheme="minorHAnsi"/>
        </w:rPr>
        <w:t xml:space="preserve">.  </w:t>
      </w:r>
      <w:r w:rsidR="00EC4E7E" w:rsidRPr="00A91C58">
        <w:rPr>
          <w:rFonts w:cstheme="minorHAnsi"/>
        </w:rPr>
        <w:t xml:space="preserve">Oromia group also done it at woreda level starting with stakeholder </w:t>
      </w:r>
      <w:proofErr w:type="gramStart"/>
      <w:r w:rsidR="00EC4E7E" w:rsidRPr="00A91C58">
        <w:rPr>
          <w:rFonts w:cstheme="minorHAnsi"/>
        </w:rPr>
        <w:t>analysis</w:t>
      </w:r>
      <w:r w:rsidR="005834BD" w:rsidRPr="00A91C58">
        <w:rPr>
          <w:rFonts w:cstheme="minorHAnsi"/>
        </w:rPr>
        <w:t xml:space="preserve"> </w:t>
      </w:r>
      <w:r w:rsidR="00EC4E7E" w:rsidRPr="00A91C58">
        <w:rPr>
          <w:rFonts w:cstheme="minorHAnsi"/>
        </w:rPr>
        <w:t xml:space="preserve"> on</w:t>
      </w:r>
      <w:proofErr w:type="gramEnd"/>
      <w:r w:rsidR="005834BD" w:rsidRPr="00A91C58">
        <w:rPr>
          <w:rFonts w:cstheme="minorHAnsi"/>
        </w:rPr>
        <w:t xml:space="preserve"> the basis of</w:t>
      </w:r>
      <w:r w:rsidR="00EC4E7E" w:rsidRPr="00A91C58">
        <w:rPr>
          <w:rFonts w:cstheme="minorHAnsi"/>
        </w:rPr>
        <w:t xml:space="preserve"> their local context.</w:t>
      </w:r>
      <w:r w:rsidR="00B81859" w:rsidRPr="00A91C58">
        <w:rPr>
          <w:rFonts w:cstheme="minorHAnsi"/>
        </w:rPr>
        <w:t xml:space="preserve"> T</w:t>
      </w:r>
      <w:r w:rsidR="00716E23" w:rsidRPr="00A91C58">
        <w:rPr>
          <w:rFonts w:cstheme="minorHAnsi"/>
        </w:rPr>
        <w:t>h</w:t>
      </w:r>
      <w:r w:rsidR="00B81859" w:rsidRPr="00A91C58">
        <w:rPr>
          <w:rFonts w:cstheme="minorHAnsi"/>
        </w:rPr>
        <w:t xml:space="preserve">e Tigray group also </w:t>
      </w:r>
      <w:r w:rsidR="005834BD" w:rsidRPr="00A91C58">
        <w:rPr>
          <w:rFonts w:cstheme="minorHAnsi"/>
        </w:rPr>
        <w:t>worked</w:t>
      </w:r>
      <w:r w:rsidR="00B81859" w:rsidRPr="00A91C58">
        <w:rPr>
          <w:rFonts w:cstheme="minorHAnsi"/>
        </w:rPr>
        <w:t xml:space="preserve"> the</w:t>
      </w:r>
      <w:r w:rsidR="00716E23" w:rsidRPr="00A91C58">
        <w:rPr>
          <w:rFonts w:cstheme="minorHAnsi"/>
        </w:rPr>
        <w:t xml:space="preserve"> different elements bu</w:t>
      </w:r>
      <w:r w:rsidR="00B81859" w:rsidRPr="00A91C58">
        <w:rPr>
          <w:rFonts w:cstheme="minorHAnsi"/>
        </w:rPr>
        <w:t>t presenting their case at the K</w:t>
      </w:r>
      <w:r w:rsidR="00716E23" w:rsidRPr="00A91C58">
        <w:rPr>
          <w:rFonts w:cstheme="minorHAnsi"/>
        </w:rPr>
        <w:t>ebele level.</w:t>
      </w:r>
      <w:r w:rsidR="00B81859" w:rsidRPr="00A91C58">
        <w:rPr>
          <w:rFonts w:cstheme="minorHAnsi"/>
        </w:rPr>
        <w:t xml:space="preserve"> </w:t>
      </w:r>
      <w:r w:rsidR="00EC4E7E" w:rsidRPr="00A91C58">
        <w:rPr>
          <w:rFonts w:cstheme="minorHAnsi"/>
        </w:rPr>
        <w:t xml:space="preserve"> </w:t>
      </w:r>
      <w:r w:rsidR="00B81859" w:rsidRPr="00A91C58">
        <w:rPr>
          <w:rFonts w:cstheme="minorHAnsi"/>
        </w:rPr>
        <w:t>Finally</w:t>
      </w:r>
      <w:r w:rsidR="00716E23" w:rsidRPr="00A91C58">
        <w:rPr>
          <w:rFonts w:cstheme="minorHAnsi"/>
        </w:rPr>
        <w:t xml:space="preserve"> the SNNP</w:t>
      </w:r>
      <w:r w:rsidR="00B81859" w:rsidRPr="00A91C58">
        <w:rPr>
          <w:rFonts w:cstheme="minorHAnsi"/>
        </w:rPr>
        <w:t xml:space="preserve"> group</w:t>
      </w:r>
      <w:r w:rsidR="005834BD" w:rsidRPr="00A91C58">
        <w:rPr>
          <w:rFonts w:cstheme="minorHAnsi"/>
        </w:rPr>
        <w:t xml:space="preserve"> shared views</w:t>
      </w:r>
      <w:r w:rsidR="00205134" w:rsidRPr="00A91C58">
        <w:rPr>
          <w:rFonts w:cstheme="minorHAnsi"/>
        </w:rPr>
        <w:t xml:space="preserve"> </w:t>
      </w:r>
      <w:r w:rsidR="00F06CA3" w:rsidRPr="00A91C58">
        <w:rPr>
          <w:rFonts w:cstheme="minorHAnsi"/>
        </w:rPr>
        <w:t>on similar topics but trying to go through</w:t>
      </w:r>
      <w:r w:rsidR="00B81859" w:rsidRPr="00A91C58">
        <w:rPr>
          <w:rFonts w:cstheme="minorHAnsi"/>
        </w:rPr>
        <w:t xml:space="preserve"> the discussion points at both Kebele and W</w:t>
      </w:r>
      <w:r w:rsidR="00F06CA3" w:rsidRPr="00A91C58">
        <w:rPr>
          <w:rFonts w:cstheme="minorHAnsi"/>
        </w:rPr>
        <w:t xml:space="preserve">oreda level. </w:t>
      </w:r>
      <w:r w:rsidR="00856D5A" w:rsidRPr="00A91C58">
        <w:rPr>
          <w:rFonts w:cstheme="minorHAnsi"/>
        </w:rPr>
        <w:t xml:space="preserve"> </w:t>
      </w:r>
      <w:r w:rsidR="00B81859" w:rsidRPr="00A91C58">
        <w:rPr>
          <w:rFonts w:cstheme="minorHAnsi"/>
        </w:rPr>
        <w:t>Discussions</w:t>
      </w:r>
      <w:r w:rsidR="00856D5A" w:rsidRPr="00A91C58">
        <w:rPr>
          <w:rFonts w:cstheme="minorHAnsi"/>
        </w:rPr>
        <w:t xml:space="preserve"> continued </w:t>
      </w:r>
      <w:r w:rsidR="00B81859" w:rsidRPr="00A91C58">
        <w:rPr>
          <w:rFonts w:cstheme="minorHAnsi"/>
        </w:rPr>
        <w:t xml:space="preserve">on sustainability and who could potentially </w:t>
      </w:r>
      <w:proofErr w:type="spellStart"/>
      <w:r w:rsidR="00B81859" w:rsidRPr="00A91C58">
        <w:rPr>
          <w:rFonts w:cstheme="minorHAnsi"/>
        </w:rPr>
        <w:t>absorve</w:t>
      </w:r>
      <w:proofErr w:type="spellEnd"/>
      <w:r w:rsidR="00856D5A" w:rsidRPr="00A91C58">
        <w:rPr>
          <w:rFonts w:cstheme="minorHAnsi"/>
        </w:rPr>
        <w:t xml:space="preserve"> th</w:t>
      </w:r>
      <w:r w:rsidR="00B81859" w:rsidRPr="00A91C58">
        <w:rPr>
          <w:rFonts w:cstheme="minorHAnsi"/>
        </w:rPr>
        <w:t xml:space="preserve">e IP, how to make linkages between Woreda and Kebele IPs </w:t>
      </w:r>
      <w:r w:rsidR="005834BD" w:rsidRPr="00A91C58">
        <w:rPr>
          <w:rFonts w:cstheme="minorHAnsi"/>
        </w:rPr>
        <w:t>and if</w:t>
      </w:r>
      <w:r w:rsidR="00ED5365" w:rsidRPr="00A91C58">
        <w:rPr>
          <w:rFonts w:cstheme="minorHAnsi"/>
        </w:rPr>
        <w:t xml:space="preserve"> local </w:t>
      </w:r>
      <w:r w:rsidR="00B81859" w:rsidRPr="00A91C58">
        <w:rPr>
          <w:rFonts w:cstheme="minorHAnsi"/>
        </w:rPr>
        <w:t>government</w:t>
      </w:r>
      <w:r w:rsidR="00ED5365" w:rsidRPr="00A91C58">
        <w:rPr>
          <w:rFonts w:cstheme="minorHAnsi"/>
        </w:rPr>
        <w:t xml:space="preserve"> should chair the IP?</w:t>
      </w:r>
    </w:p>
    <w:p w:rsidR="00983E5E" w:rsidRPr="00A91C58" w:rsidRDefault="00983E5E" w:rsidP="00E2258D">
      <w:pPr>
        <w:spacing w:after="0" w:line="360" w:lineRule="auto"/>
        <w:jc w:val="both"/>
        <w:rPr>
          <w:rFonts w:cstheme="minorHAnsi"/>
          <w:b/>
        </w:rPr>
      </w:pPr>
    </w:p>
    <w:p w:rsidR="00760880" w:rsidRPr="00A91C58" w:rsidRDefault="00760880" w:rsidP="00E2258D">
      <w:pPr>
        <w:spacing w:after="0" w:line="360" w:lineRule="auto"/>
        <w:jc w:val="both"/>
        <w:rPr>
          <w:rFonts w:cstheme="minorHAnsi"/>
          <w:b/>
        </w:rPr>
      </w:pPr>
      <w:r w:rsidRPr="00A91C58">
        <w:rPr>
          <w:rFonts w:cstheme="minorHAnsi"/>
          <w:b/>
        </w:rPr>
        <w:t>Day2</w:t>
      </w:r>
    </w:p>
    <w:p w:rsidR="00983E5E" w:rsidRPr="00A91C58" w:rsidRDefault="00983E5E" w:rsidP="00E2258D">
      <w:pPr>
        <w:spacing w:after="0" w:line="360" w:lineRule="auto"/>
        <w:jc w:val="both"/>
        <w:rPr>
          <w:rFonts w:cstheme="minorHAnsi"/>
        </w:rPr>
      </w:pPr>
    </w:p>
    <w:p w:rsidR="00AC2C1F" w:rsidRDefault="00760880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>Jim started with giving a brief summary of what has happened the previous day and a brief discussion</w:t>
      </w:r>
      <w:r w:rsidR="005F125C" w:rsidRPr="00A91C58">
        <w:rPr>
          <w:rFonts w:cstheme="minorHAnsi"/>
        </w:rPr>
        <w:t xml:space="preserve"> with some important comments</w:t>
      </w:r>
      <w:r w:rsidRPr="00A91C58">
        <w:rPr>
          <w:rFonts w:cstheme="minorHAnsi"/>
        </w:rPr>
        <w:t xml:space="preserve"> on the IP</w:t>
      </w:r>
      <w:r w:rsidR="00493EC2" w:rsidRPr="00A91C58">
        <w:rPr>
          <w:rFonts w:cstheme="minorHAnsi"/>
        </w:rPr>
        <w:t xml:space="preserve"> type and</w:t>
      </w:r>
      <w:r w:rsidRPr="00A91C58">
        <w:rPr>
          <w:rFonts w:cstheme="minorHAnsi"/>
        </w:rPr>
        <w:t xml:space="preserve"> functions that was developed by the</w:t>
      </w:r>
      <w:r w:rsidR="005834BD" w:rsidRPr="00A91C58">
        <w:rPr>
          <w:rFonts w:cstheme="minorHAnsi"/>
        </w:rPr>
        <w:t xml:space="preserve"> four</w:t>
      </w:r>
      <w:r w:rsidRPr="00A91C58">
        <w:rPr>
          <w:rFonts w:cstheme="minorHAnsi"/>
        </w:rPr>
        <w:t xml:space="preserve"> groups</w:t>
      </w:r>
      <w:r w:rsidR="000D1A9F" w:rsidRPr="00A91C58">
        <w:rPr>
          <w:rFonts w:cstheme="minorHAnsi"/>
        </w:rPr>
        <w:t xml:space="preserve">. </w:t>
      </w:r>
      <w:r w:rsidR="005834BD" w:rsidRPr="00A91C58">
        <w:rPr>
          <w:rFonts w:cstheme="minorHAnsi"/>
        </w:rPr>
        <w:t>Points</w:t>
      </w:r>
      <w:r w:rsidR="007D09A8" w:rsidRPr="00A91C58">
        <w:rPr>
          <w:rFonts w:cstheme="minorHAnsi"/>
        </w:rPr>
        <w:t xml:space="preserve"> were raise</w:t>
      </w:r>
      <w:r w:rsidR="005834BD" w:rsidRPr="00A91C58">
        <w:rPr>
          <w:rFonts w:cstheme="minorHAnsi"/>
        </w:rPr>
        <w:t>d</w:t>
      </w:r>
      <w:r w:rsidR="007D09A8" w:rsidRPr="00A91C58">
        <w:rPr>
          <w:rFonts w:cstheme="minorHAnsi"/>
        </w:rPr>
        <w:t xml:space="preserve"> if the n</w:t>
      </w:r>
      <w:r w:rsidR="005834BD" w:rsidRPr="00A91C58">
        <w:rPr>
          <w:rFonts w:cstheme="minorHAnsi"/>
        </w:rPr>
        <w:t>umber of IP members listed at the W</w:t>
      </w:r>
      <w:r w:rsidR="007D09A8" w:rsidRPr="00A91C58">
        <w:rPr>
          <w:rFonts w:cstheme="minorHAnsi"/>
        </w:rPr>
        <w:t xml:space="preserve">oreda level is enough and the possibility </w:t>
      </w:r>
      <w:r w:rsidR="00A32B89" w:rsidRPr="00A91C58">
        <w:rPr>
          <w:rFonts w:cstheme="minorHAnsi"/>
        </w:rPr>
        <w:t>of exhaustively</w:t>
      </w:r>
      <w:r w:rsidR="007D09A8" w:rsidRPr="00A91C58">
        <w:rPr>
          <w:rFonts w:cstheme="minorHAnsi"/>
        </w:rPr>
        <w:t xml:space="preserve"> list</w:t>
      </w:r>
      <w:r w:rsidR="00A32B89" w:rsidRPr="00A91C58">
        <w:rPr>
          <w:rFonts w:cstheme="minorHAnsi"/>
        </w:rPr>
        <w:t>ing</w:t>
      </w:r>
      <w:r w:rsidR="007D09A8" w:rsidRPr="00A91C58">
        <w:rPr>
          <w:rFonts w:cstheme="minorHAnsi"/>
        </w:rPr>
        <w:t xml:space="preserve"> a</w:t>
      </w:r>
      <w:r w:rsidR="005834BD" w:rsidRPr="00A91C58">
        <w:rPr>
          <w:rFonts w:cstheme="minorHAnsi"/>
        </w:rPr>
        <w:t>nd</w:t>
      </w:r>
      <w:r w:rsidR="00A32B89" w:rsidRPr="00A91C58">
        <w:rPr>
          <w:rFonts w:cstheme="minorHAnsi"/>
        </w:rPr>
        <w:t xml:space="preserve"> the need to clearly</w:t>
      </w:r>
      <w:r w:rsidR="007D09A8" w:rsidRPr="00A91C58">
        <w:rPr>
          <w:rFonts w:cstheme="minorHAnsi"/>
        </w:rPr>
        <w:t xml:space="preserve"> mention the role and </w:t>
      </w:r>
      <w:r w:rsidR="00A32B89" w:rsidRPr="00A91C58">
        <w:rPr>
          <w:rFonts w:cstheme="minorHAnsi"/>
        </w:rPr>
        <w:t>responsibilities</w:t>
      </w:r>
      <w:r w:rsidR="007D09A8" w:rsidRPr="00A91C58">
        <w:rPr>
          <w:rFonts w:cstheme="minorHAnsi"/>
        </w:rPr>
        <w:t xml:space="preserve"> of each IP members. </w:t>
      </w:r>
    </w:p>
    <w:p w:rsidR="00AC2C1F" w:rsidRDefault="00AC2C1F" w:rsidP="00E2258D">
      <w:pPr>
        <w:spacing w:after="0" w:line="360" w:lineRule="auto"/>
        <w:jc w:val="both"/>
        <w:rPr>
          <w:rFonts w:cstheme="minorHAnsi"/>
        </w:rPr>
      </w:pPr>
    </w:p>
    <w:p w:rsidR="00760880" w:rsidRPr="00A91C58" w:rsidRDefault="005834BD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lastRenderedPageBreak/>
        <w:t xml:space="preserve">One participant pointed out that </w:t>
      </w:r>
      <w:r w:rsidR="00A32B89" w:rsidRPr="00A91C58">
        <w:rPr>
          <w:rFonts w:cstheme="minorHAnsi"/>
        </w:rPr>
        <w:t xml:space="preserve">care </w:t>
      </w:r>
      <w:r w:rsidRPr="00A91C58">
        <w:rPr>
          <w:rFonts w:cstheme="minorHAnsi"/>
        </w:rPr>
        <w:t>should be taken not to let the W</w:t>
      </w:r>
      <w:r w:rsidR="00A32B89" w:rsidRPr="00A91C58">
        <w:rPr>
          <w:rFonts w:cstheme="minorHAnsi"/>
        </w:rPr>
        <w:t>o</w:t>
      </w:r>
      <w:r w:rsidRPr="00A91C58">
        <w:rPr>
          <w:rFonts w:cstheme="minorHAnsi"/>
        </w:rPr>
        <w:t>reda IP dominate the K</w:t>
      </w:r>
      <w:r w:rsidR="00A32B89" w:rsidRPr="00A91C58">
        <w:rPr>
          <w:rFonts w:cstheme="minorHAnsi"/>
        </w:rPr>
        <w:t>ebele IP but only needs to give strateg</w:t>
      </w:r>
      <w:r w:rsidR="00493EC2" w:rsidRPr="00A91C58">
        <w:rPr>
          <w:rFonts w:cstheme="minorHAnsi"/>
        </w:rPr>
        <w:t xml:space="preserve">ic support to the community IP.  </w:t>
      </w:r>
    </w:p>
    <w:p w:rsidR="00C63CDC" w:rsidRPr="00A91C58" w:rsidRDefault="00C63CDC" w:rsidP="00E2258D">
      <w:pPr>
        <w:spacing w:after="0" w:line="360" w:lineRule="auto"/>
        <w:jc w:val="both"/>
        <w:rPr>
          <w:rFonts w:cstheme="minorHAnsi"/>
          <w:b/>
        </w:rPr>
      </w:pPr>
    </w:p>
    <w:p w:rsidR="00D21F0A" w:rsidRPr="00A91C58" w:rsidRDefault="00D21F0A" w:rsidP="00E2258D">
      <w:pPr>
        <w:spacing w:after="0" w:line="360" w:lineRule="auto"/>
        <w:jc w:val="both"/>
        <w:rPr>
          <w:rFonts w:cstheme="minorHAnsi"/>
          <w:b/>
        </w:rPr>
      </w:pPr>
      <w:r w:rsidRPr="00A91C58">
        <w:rPr>
          <w:rFonts w:cstheme="minorHAnsi"/>
          <w:b/>
        </w:rPr>
        <w:t>Livestock Value chain assessment</w:t>
      </w:r>
    </w:p>
    <w:p w:rsidR="00983E5E" w:rsidRPr="00A91C58" w:rsidRDefault="00983E5E" w:rsidP="00E2258D">
      <w:pPr>
        <w:spacing w:after="0" w:line="360" w:lineRule="auto"/>
        <w:jc w:val="both"/>
        <w:rPr>
          <w:rFonts w:cstheme="minorHAnsi"/>
        </w:rPr>
      </w:pPr>
    </w:p>
    <w:p w:rsidR="00D21F0A" w:rsidRPr="00A91C58" w:rsidRDefault="00D21F0A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>The deferent types of development approaches starting from subsistence to market driven</w:t>
      </w:r>
      <w:r w:rsidR="00C63CDC" w:rsidRPr="00A91C58">
        <w:rPr>
          <w:rFonts w:cstheme="minorHAnsi"/>
        </w:rPr>
        <w:t xml:space="preserve"> and</w:t>
      </w:r>
      <w:r w:rsidRPr="00A91C58">
        <w:rPr>
          <w:rFonts w:cstheme="minorHAnsi"/>
        </w:rPr>
        <w:t xml:space="preserve"> to value chain approaches was </w:t>
      </w:r>
      <w:r w:rsidR="00C63CDC" w:rsidRPr="00A91C58">
        <w:rPr>
          <w:rFonts w:cstheme="minorHAnsi"/>
        </w:rPr>
        <w:t>presented by</w:t>
      </w:r>
      <w:r w:rsidRPr="00A91C58">
        <w:rPr>
          <w:rFonts w:cstheme="minorHAnsi"/>
        </w:rPr>
        <w:t xml:space="preserve"> </w:t>
      </w:r>
      <w:proofErr w:type="spellStart"/>
      <w:r w:rsidRPr="00A91C58">
        <w:rPr>
          <w:rFonts w:cstheme="minorHAnsi"/>
        </w:rPr>
        <w:t>Derk</w:t>
      </w:r>
      <w:proofErr w:type="spellEnd"/>
      <w:r w:rsidRPr="00A91C58">
        <w:rPr>
          <w:rFonts w:cstheme="minorHAnsi"/>
        </w:rPr>
        <w:t xml:space="preserve">. He briefed how a rapid assessment studies are conducted for value chain study and some of the </w:t>
      </w:r>
      <w:r w:rsidR="00C63CDC" w:rsidRPr="00A91C58">
        <w:rPr>
          <w:rFonts w:cstheme="minorHAnsi"/>
        </w:rPr>
        <w:t>preliminary</w:t>
      </w:r>
      <w:r w:rsidRPr="00A91C58">
        <w:rPr>
          <w:rFonts w:cstheme="minorHAnsi"/>
        </w:rPr>
        <w:t xml:space="preserve"> findings that his study generated through the methodology and some potential interventions for improved utilization of industrial feeds. </w:t>
      </w:r>
      <w:r w:rsidR="00834BFA" w:rsidRPr="00A91C58">
        <w:rPr>
          <w:rFonts w:cstheme="minorHAnsi"/>
        </w:rPr>
        <w:t xml:space="preserve"> The possibility of better AI service and some preliminary data on the Dairy value chain was also presented which t</w:t>
      </w:r>
      <w:r w:rsidR="00C63CDC" w:rsidRPr="00A91C58">
        <w:rPr>
          <w:rFonts w:cstheme="minorHAnsi"/>
        </w:rPr>
        <w:t>o</w:t>
      </w:r>
      <w:r w:rsidR="00834BFA" w:rsidRPr="00A91C58">
        <w:rPr>
          <w:rFonts w:cstheme="minorHAnsi"/>
        </w:rPr>
        <w:t>uched traditional valu</w:t>
      </w:r>
      <w:r w:rsidR="00C63CDC" w:rsidRPr="00A91C58">
        <w:rPr>
          <w:rFonts w:cstheme="minorHAnsi"/>
        </w:rPr>
        <w:t>e</w:t>
      </w:r>
      <w:r w:rsidR="001D1ADF" w:rsidRPr="00A91C58">
        <w:rPr>
          <w:rFonts w:cstheme="minorHAnsi"/>
        </w:rPr>
        <w:t xml:space="preserve"> </w:t>
      </w:r>
      <w:r w:rsidR="00834BFA" w:rsidRPr="00A91C58">
        <w:rPr>
          <w:rFonts w:cstheme="minorHAnsi"/>
        </w:rPr>
        <w:t xml:space="preserve">chain </w:t>
      </w:r>
      <w:r w:rsidR="00C63CDC" w:rsidRPr="00A91C58">
        <w:rPr>
          <w:rFonts w:cstheme="minorHAnsi"/>
        </w:rPr>
        <w:t>assessment</w:t>
      </w:r>
      <w:r w:rsidR="001D1ADF" w:rsidRPr="00A91C58">
        <w:rPr>
          <w:rFonts w:cstheme="minorHAnsi"/>
        </w:rPr>
        <w:t xml:space="preserve">. Large and small ruminant value chain </w:t>
      </w:r>
      <w:r w:rsidR="00C63CDC" w:rsidRPr="00A91C58">
        <w:rPr>
          <w:rFonts w:cstheme="minorHAnsi"/>
        </w:rPr>
        <w:t>assessment</w:t>
      </w:r>
      <w:r w:rsidR="001D1ADF" w:rsidRPr="00A91C58">
        <w:rPr>
          <w:rFonts w:cstheme="minorHAnsi"/>
        </w:rPr>
        <w:t xml:space="preserve"> was one of the </w:t>
      </w:r>
      <w:r w:rsidR="00C63CDC" w:rsidRPr="00A91C58">
        <w:rPr>
          <w:rFonts w:cstheme="minorHAnsi"/>
        </w:rPr>
        <w:t>information</w:t>
      </w:r>
      <w:r w:rsidR="001D1ADF" w:rsidRPr="00A91C58">
        <w:rPr>
          <w:rFonts w:cstheme="minorHAnsi"/>
        </w:rPr>
        <w:t xml:space="preserve"> shared by Dark.</w:t>
      </w:r>
      <w:r w:rsidR="00834BFA" w:rsidRPr="00A91C58">
        <w:rPr>
          <w:rFonts w:cstheme="minorHAnsi"/>
        </w:rPr>
        <w:t xml:space="preserve"> </w:t>
      </w:r>
      <w:r w:rsidR="001D1ADF" w:rsidRPr="00A91C58">
        <w:rPr>
          <w:rFonts w:cstheme="minorHAnsi"/>
        </w:rPr>
        <w:t xml:space="preserve">He finally </w:t>
      </w:r>
      <w:r w:rsidR="00C63CDC" w:rsidRPr="00A91C58">
        <w:rPr>
          <w:rFonts w:cstheme="minorHAnsi"/>
        </w:rPr>
        <w:t>suggested</w:t>
      </w:r>
      <w:r w:rsidR="001D1ADF" w:rsidRPr="00A91C58">
        <w:rPr>
          <w:rFonts w:cstheme="minorHAnsi"/>
        </w:rPr>
        <w:t xml:space="preserve"> how this study can inform African RISING project in its intervention.</w:t>
      </w:r>
      <w:r w:rsidRPr="00A91C58">
        <w:rPr>
          <w:rFonts w:cstheme="minorHAnsi"/>
        </w:rPr>
        <w:t xml:space="preserve"> </w:t>
      </w:r>
    </w:p>
    <w:p w:rsidR="00983E5E" w:rsidRPr="00A91C58" w:rsidRDefault="00983E5E" w:rsidP="00E2258D">
      <w:pPr>
        <w:spacing w:after="0" w:line="360" w:lineRule="auto"/>
        <w:jc w:val="both"/>
        <w:rPr>
          <w:rFonts w:cstheme="minorHAnsi"/>
          <w:b/>
        </w:rPr>
      </w:pPr>
    </w:p>
    <w:p w:rsidR="00D21F0A" w:rsidRPr="00A91C58" w:rsidRDefault="00D21F0A" w:rsidP="00E2258D">
      <w:pPr>
        <w:spacing w:after="0" w:line="360" w:lineRule="auto"/>
        <w:jc w:val="both"/>
        <w:rPr>
          <w:rFonts w:cstheme="minorHAnsi"/>
          <w:b/>
        </w:rPr>
      </w:pPr>
      <w:r w:rsidRPr="00A91C58">
        <w:rPr>
          <w:rFonts w:cstheme="minorHAnsi"/>
          <w:b/>
        </w:rPr>
        <w:t>Summary of PCAs</w:t>
      </w:r>
      <w:r w:rsidR="00516F9C" w:rsidRPr="00A91C58">
        <w:rPr>
          <w:rFonts w:cstheme="minorHAnsi"/>
          <w:b/>
        </w:rPr>
        <w:t xml:space="preserve"> (Participatory Community analysis)</w:t>
      </w:r>
    </w:p>
    <w:p w:rsidR="00983E5E" w:rsidRPr="00A91C58" w:rsidRDefault="00983E5E" w:rsidP="00E2258D">
      <w:pPr>
        <w:spacing w:after="0" w:line="360" w:lineRule="auto"/>
        <w:jc w:val="both"/>
        <w:rPr>
          <w:rFonts w:cstheme="minorHAnsi"/>
        </w:rPr>
      </w:pPr>
    </w:p>
    <w:p w:rsidR="00516F9C" w:rsidRPr="00A91C58" w:rsidRDefault="00516F9C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 xml:space="preserve">A power point presentation of the PCA report was made by </w:t>
      </w:r>
      <w:proofErr w:type="spellStart"/>
      <w:r w:rsidRPr="00A91C58">
        <w:rPr>
          <w:rFonts w:cstheme="minorHAnsi"/>
        </w:rPr>
        <w:t>kindu</w:t>
      </w:r>
      <w:proofErr w:type="spellEnd"/>
      <w:r w:rsidRPr="00A91C58">
        <w:rPr>
          <w:rFonts w:cstheme="minorHAnsi"/>
        </w:rPr>
        <w:t>. He tried to put the big document under</w:t>
      </w:r>
      <w:r w:rsidR="00C63CDC" w:rsidRPr="00A91C58">
        <w:rPr>
          <w:rFonts w:cstheme="minorHAnsi"/>
        </w:rPr>
        <w:t xml:space="preserve"> major</w:t>
      </w:r>
      <w:r w:rsidRPr="00A91C58">
        <w:rPr>
          <w:rFonts w:cstheme="minorHAnsi"/>
        </w:rPr>
        <w:t xml:space="preserve"> </w:t>
      </w:r>
      <w:r w:rsidR="00983E5E" w:rsidRPr="00A91C58">
        <w:rPr>
          <w:rFonts w:cstheme="minorHAnsi"/>
        </w:rPr>
        <w:t>titles</w:t>
      </w:r>
      <w:r w:rsidRPr="00A91C58">
        <w:rPr>
          <w:rFonts w:cstheme="minorHAnsi"/>
        </w:rPr>
        <w:t xml:space="preserve"> with precise </w:t>
      </w:r>
      <w:r w:rsidR="00415BEF" w:rsidRPr="00A91C58">
        <w:rPr>
          <w:rFonts w:cstheme="minorHAnsi"/>
        </w:rPr>
        <w:t>information</w:t>
      </w:r>
      <w:r w:rsidRPr="00A91C58">
        <w:rPr>
          <w:rFonts w:cstheme="minorHAnsi"/>
        </w:rPr>
        <w:t xml:space="preserve">. Kindu discussed all the methodology employed and tools used (SLATE) to study and the major finding of the PCAs. The major livelihoods, dominant </w:t>
      </w:r>
      <w:r w:rsidR="00836760" w:rsidRPr="00A91C58">
        <w:rPr>
          <w:rFonts w:cstheme="minorHAnsi"/>
        </w:rPr>
        <w:t xml:space="preserve">crops, </w:t>
      </w:r>
      <w:r w:rsidR="00415BEF" w:rsidRPr="00A91C58">
        <w:rPr>
          <w:rFonts w:cstheme="minorHAnsi"/>
        </w:rPr>
        <w:t>institutions</w:t>
      </w:r>
      <w:r w:rsidR="00836760" w:rsidRPr="00A91C58">
        <w:rPr>
          <w:rFonts w:cstheme="minorHAnsi"/>
        </w:rPr>
        <w:t xml:space="preserve"> and challenges</w:t>
      </w:r>
      <w:r w:rsidRPr="00A91C58">
        <w:rPr>
          <w:rFonts w:cstheme="minorHAnsi"/>
        </w:rPr>
        <w:t xml:space="preserve"> were some of the areas that are well assessed by the study.</w:t>
      </w:r>
      <w:r w:rsidR="00836760" w:rsidRPr="00A91C58">
        <w:rPr>
          <w:rFonts w:cstheme="minorHAnsi"/>
        </w:rPr>
        <w:t xml:space="preserve">  </w:t>
      </w:r>
      <w:r w:rsidRPr="00A91C58">
        <w:rPr>
          <w:rFonts w:cstheme="minorHAnsi"/>
        </w:rPr>
        <w:t xml:space="preserve"> </w:t>
      </w:r>
    </w:p>
    <w:p w:rsidR="00983E5E" w:rsidRPr="00A91C58" w:rsidRDefault="00983E5E" w:rsidP="00E2258D">
      <w:pPr>
        <w:spacing w:after="0" w:line="360" w:lineRule="auto"/>
        <w:jc w:val="both"/>
        <w:rPr>
          <w:rFonts w:cstheme="minorHAnsi"/>
          <w:b/>
        </w:rPr>
      </w:pPr>
    </w:p>
    <w:p w:rsidR="00836760" w:rsidRPr="00A91C58" w:rsidRDefault="00836760" w:rsidP="00E2258D">
      <w:pPr>
        <w:spacing w:after="0" w:line="360" w:lineRule="auto"/>
        <w:jc w:val="both"/>
        <w:rPr>
          <w:rFonts w:cstheme="minorHAnsi"/>
          <w:b/>
        </w:rPr>
      </w:pPr>
      <w:r w:rsidRPr="00A91C58">
        <w:rPr>
          <w:rFonts w:cstheme="minorHAnsi"/>
          <w:b/>
        </w:rPr>
        <w:t>Africa RISING-</w:t>
      </w:r>
      <w:r w:rsidR="00C63CDC" w:rsidRPr="00A91C58">
        <w:rPr>
          <w:rFonts w:cstheme="minorHAnsi"/>
          <w:b/>
        </w:rPr>
        <w:t>Achievements</w:t>
      </w:r>
      <w:r w:rsidRPr="00A91C58">
        <w:rPr>
          <w:rFonts w:cstheme="minorHAnsi"/>
          <w:b/>
        </w:rPr>
        <w:t xml:space="preserve"> and demonstration/on farm trials</w:t>
      </w:r>
    </w:p>
    <w:p w:rsidR="00983E5E" w:rsidRPr="00A91C58" w:rsidRDefault="00983E5E" w:rsidP="00E2258D">
      <w:pPr>
        <w:spacing w:after="0" w:line="360" w:lineRule="auto"/>
        <w:jc w:val="both"/>
        <w:rPr>
          <w:rFonts w:cstheme="minorHAnsi"/>
        </w:rPr>
      </w:pPr>
    </w:p>
    <w:p w:rsidR="00C63CDC" w:rsidRPr="00A91C58" w:rsidRDefault="00F213BF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 xml:space="preserve">Brita started the </w:t>
      </w:r>
      <w:r w:rsidR="00C63CDC" w:rsidRPr="00A91C58">
        <w:rPr>
          <w:rFonts w:cstheme="minorHAnsi"/>
        </w:rPr>
        <w:t>presentation with</w:t>
      </w:r>
      <w:r w:rsidRPr="00A91C58">
        <w:rPr>
          <w:rFonts w:cstheme="minorHAnsi"/>
        </w:rPr>
        <w:t xml:space="preserve"> listing partners of for the demonstration trials and went to discussing how participatory </w:t>
      </w:r>
      <w:r w:rsidR="00C63CDC" w:rsidRPr="00A91C58">
        <w:rPr>
          <w:rFonts w:cstheme="minorHAnsi"/>
        </w:rPr>
        <w:t>evaluation</w:t>
      </w:r>
      <w:r w:rsidRPr="00A91C58">
        <w:rPr>
          <w:rFonts w:cstheme="minorHAnsi"/>
        </w:rPr>
        <w:t xml:space="preserve"> was made at </w:t>
      </w:r>
      <w:r w:rsidR="00C63CDC" w:rsidRPr="00A91C58">
        <w:rPr>
          <w:rFonts w:cstheme="minorHAnsi"/>
        </w:rPr>
        <w:t>mid-season and end-</w:t>
      </w:r>
      <w:r w:rsidRPr="00A91C58">
        <w:rPr>
          <w:rFonts w:cstheme="minorHAnsi"/>
        </w:rPr>
        <w:t xml:space="preserve">season and a brief result of the evaluation where many of the results manifested similar outputs at both evaluations. </w:t>
      </w:r>
      <w:r w:rsidR="00FA4F7A" w:rsidRPr="00A91C58">
        <w:rPr>
          <w:rFonts w:cstheme="minorHAnsi"/>
        </w:rPr>
        <w:t xml:space="preserve"> </w:t>
      </w:r>
      <w:r w:rsidR="00C63CDC" w:rsidRPr="00A91C58">
        <w:rPr>
          <w:rFonts w:cstheme="minorHAnsi"/>
        </w:rPr>
        <w:t>Framers feedback on demonstration</w:t>
      </w:r>
      <w:r w:rsidR="00FA4F7A" w:rsidRPr="00A91C58">
        <w:rPr>
          <w:rFonts w:cstheme="minorHAnsi"/>
        </w:rPr>
        <w:t xml:space="preserve"> on faba bea</w:t>
      </w:r>
      <w:r w:rsidR="00C63CDC" w:rsidRPr="00A91C58">
        <w:rPr>
          <w:rFonts w:cstheme="minorHAnsi"/>
        </w:rPr>
        <w:t xml:space="preserve">ns and </w:t>
      </w:r>
      <w:r w:rsidR="00E2258D" w:rsidRPr="00A91C58">
        <w:rPr>
          <w:rFonts w:cstheme="minorHAnsi"/>
        </w:rPr>
        <w:t>potatoes</w:t>
      </w:r>
      <w:r w:rsidR="00C63CDC" w:rsidRPr="00A91C58">
        <w:rPr>
          <w:rFonts w:cstheme="minorHAnsi"/>
        </w:rPr>
        <w:t xml:space="preserve"> was presented and</w:t>
      </w:r>
      <w:r w:rsidR="00FA4F7A" w:rsidRPr="00A91C58">
        <w:rPr>
          <w:rFonts w:cstheme="minorHAnsi"/>
        </w:rPr>
        <w:t xml:space="preserve"> finally research questions deducted from the study was shared for all the dominant crops identified (</w:t>
      </w:r>
      <w:proofErr w:type="spellStart"/>
      <w:r w:rsidR="00E2258D" w:rsidRPr="00A91C58">
        <w:rPr>
          <w:rFonts w:cstheme="minorHAnsi"/>
        </w:rPr>
        <w:t>Poteto</w:t>
      </w:r>
      <w:proofErr w:type="spellEnd"/>
      <w:r w:rsidR="00E2258D" w:rsidRPr="00A91C58">
        <w:rPr>
          <w:rFonts w:cstheme="minorHAnsi"/>
        </w:rPr>
        <w:t>, wheat, F</w:t>
      </w:r>
      <w:r w:rsidR="00557C6E" w:rsidRPr="00A91C58">
        <w:rPr>
          <w:rFonts w:cstheme="minorHAnsi"/>
        </w:rPr>
        <w:t>aba bean and</w:t>
      </w:r>
      <w:r w:rsidR="00E2258D" w:rsidRPr="00A91C58">
        <w:rPr>
          <w:rFonts w:cstheme="minorHAnsi"/>
        </w:rPr>
        <w:t xml:space="preserve"> E</w:t>
      </w:r>
      <w:r w:rsidR="00FA4F7A" w:rsidRPr="00A91C58">
        <w:rPr>
          <w:rFonts w:cstheme="minorHAnsi"/>
        </w:rPr>
        <w:t xml:space="preserve">nset). </w:t>
      </w:r>
      <w:r w:rsidR="00DA6060" w:rsidRPr="00A91C58">
        <w:rPr>
          <w:rFonts w:cstheme="minorHAnsi"/>
        </w:rPr>
        <w:t xml:space="preserve"> </w:t>
      </w:r>
    </w:p>
    <w:p w:rsidR="00983E5E" w:rsidRPr="00A91C58" w:rsidRDefault="00983E5E" w:rsidP="00E2258D">
      <w:pPr>
        <w:spacing w:after="0" w:line="360" w:lineRule="auto"/>
        <w:jc w:val="both"/>
        <w:rPr>
          <w:rFonts w:cstheme="minorHAnsi"/>
        </w:rPr>
      </w:pPr>
    </w:p>
    <w:p w:rsidR="00836760" w:rsidRPr="00A91C58" w:rsidRDefault="00C63CDC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 xml:space="preserve">Valentine also gave </w:t>
      </w:r>
      <w:r w:rsidR="00E2258D" w:rsidRPr="00A91C58">
        <w:rPr>
          <w:rFonts w:cstheme="minorHAnsi"/>
        </w:rPr>
        <w:t>detailed</w:t>
      </w:r>
      <w:r w:rsidR="00A61355" w:rsidRPr="00A91C58">
        <w:rPr>
          <w:rFonts w:cstheme="minorHAnsi"/>
        </w:rPr>
        <w:t xml:space="preserve"> information about a possible</w:t>
      </w:r>
      <w:r w:rsidR="00DA6060" w:rsidRPr="00A91C58">
        <w:rPr>
          <w:rFonts w:cstheme="minorHAnsi"/>
        </w:rPr>
        <w:t xml:space="preserve"> small </w:t>
      </w:r>
      <w:r w:rsidR="00A61355" w:rsidRPr="00A91C58">
        <w:rPr>
          <w:rFonts w:cstheme="minorHAnsi"/>
        </w:rPr>
        <w:t xml:space="preserve">irrigated fodder </w:t>
      </w:r>
      <w:r w:rsidR="00712E61" w:rsidRPr="00A91C58">
        <w:rPr>
          <w:rFonts w:cstheme="minorHAnsi"/>
        </w:rPr>
        <w:t>development intervention</w:t>
      </w:r>
      <w:r w:rsidR="00DA6060" w:rsidRPr="00A91C58">
        <w:rPr>
          <w:rFonts w:cstheme="minorHAnsi"/>
        </w:rPr>
        <w:t xml:space="preserve"> at SNNP sites and the </w:t>
      </w:r>
      <w:r w:rsidR="00A61355" w:rsidRPr="00A91C58">
        <w:rPr>
          <w:rFonts w:cstheme="minorHAnsi"/>
        </w:rPr>
        <w:t>p</w:t>
      </w:r>
      <w:r w:rsidR="00DA6060" w:rsidRPr="00A91C58">
        <w:rPr>
          <w:rFonts w:cstheme="minorHAnsi"/>
        </w:rPr>
        <w:t xml:space="preserve">otential for sustainable intensification through the intervention. </w:t>
      </w:r>
      <w:r w:rsidR="00F213BF" w:rsidRPr="00A91C58">
        <w:rPr>
          <w:rFonts w:cstheme="minorHAnsi"/>
        </w:rPr>
        <w:t xml:space="preserve">   </w:t>
      </w:r>
    </w:p>
    <w:p w:rsidR="00983E5E" w:rsidRPr="00A91C58" w:rsidRDefault="00983E5E" w:rsidP="00E2258D">
      <w:pPr>
        <w:spacing w:after="0" w:line="360" w:lineRule="auto"/>
        <w:jc w:val="both"/>
        <w:rPr>
          <w:rFonts w:cstheme="minorHAnsi"/>
        </w:rPr>
      </w:pPr>
    </w:p>
    <w:p w:rsidR="00B2744A" w:rsidRPr="00A91C58" w:rsidRDefault="00B2744A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 xml:space="preserve">Quick summary of sharing </w:t>
      </w:r>
      <w:r w:rsidR="00C7148B" w:rsidRPr="00A91C58">
        <w:rPr>
          <w:rFonts w:cstheme="minorHAnsi"/>
        </w:rPr>
        <w:t>experiences and</w:t>
      </w:r>
      <w:r w:rsidRPr="00A91C58">
        <w:rPr>
          <w:rFonts w:cstheme="minorHAnsi"/>
        </w:rPr>
        <w:t xml:space="preserve"> lesson learning on the mid and end of season evaluation </w:t>
      </w:r>
      <w:r w:rsidR="00B1571D" w:rsidRPr="00A91C58">
        <w:rPr>
          <w:rFonts w:cstheme="minorHAnsi"/>
        </w:rPr>
        <w:t xml:space="preserve">and participatory budgeting </w:t>
      </w:r>
      <w:r w:rsidRPr="00A91C58">
        <w:rPr>
          <w:rFonts w:cstheme="minorHAnsi"/>
        </w:rPr>
        <w:t>was given by Jim</w:t>
      </w:r>
      <w:r w:rsidR="00B1571D" w:rsidRPr="00A91C58">
        <w:rPr>
          <w:rFonts w:cstheme="minorHAnsi"/>
        </w:rPr>
        <w:t xml:space="preserve">. </w:t>
      </w:r>
      <w:r w:rsidR="00C329A5" w:rsidRPr="00A91C58">
        <w:rPr>
          <w:rFonts w:cstheme="minorHAnsi"/>
        </w:rPr>
        <w:t>Jim</w:t>
      </w:r>
      <w:r w:rsidR="00C63CDC" w:rsidRPr="00A91C58">
        <w:rPr>
          <w:rFonts w:cstheme="minorHAnsi"/>
        </w:rPr>
        <w:t xml:space="preserve"> then</w:t>
      </w:r>
      <w:r w:rsidR="00C329A5" w:rsidRPr="00A91C58">
        <w:rPr>
          <w:rFonts w:cstheme="minorHAnsi"/>
        </w:rPr>
        <w:t xml:space="preserve"> facilitated a discussion </w:t>
      </w:r>
      <w:r w:rsidR="00C7148B" w:rsidRPr="00A91C58">
        <w:rPr>
          <w:rFonts w:cstheme="minorHAnsi"/>
        </w:rPr>
        <w:t>on the strength</w:t>
      </w:r>
      <w:r w:rsidR="00C329A5" w:rsidRPr="00A91C58">
        <w:rPr>
          <w:rFonts w:cstheme="minorHAnsi"/>
        </w:rPr>
        <w:t xml:space="preserve"> and weakness of the new proposed varieties of potato</w:t>
      </w:r>
      <w:r w:rsidR="00C63CDC" w:rsidRPr="00A91C58">
        <w:rPr>
          <w:rFonts w:cstheme="minorHAnsi"/>
        </w:rPr>
        <w:t>.</w:t>
      </w:r>
      <w:r w:rsidR="00C329A5" w:rsidRPr="00A91C58">
        <w:rPr>
          <w:rFonts w:cstheme="minorHAnsi"/>
        </w:rPr>
        <w:t xml:space="preserve"> </w:t>
      </w:r>
    </w:p>
    <w:p w:rsidR="00A91C58" w:rsidRDefault="00A91C58" w:rsidP="00E2258D">
      <w:pPr>
        <w:spacing w:after="0" w:line="360" w:lineRule="auto"/>
        <w:jc w:val="both"/>
        <w:rPr>
          <w:rFonts w:cstheme="minorHAnsi"/>
          <w:b/>
        </w:rPr>
      </w:pPr>
    </w:p>
    <w:p w:rsidR="00B2744A" w:rsidRPr="00A91C58" w:rsidRDefault="00B2744A" w:rsidP="00E2258D">
      <w:pPr>
        <w:spacing w:after="0" w:line="360" w:lineRule="auto"/>
        <w:jc w:val="both"/>
        <w:rPr>
          <w:rFonts w:cstheme="minorHAnsi"/>
          <w:b/>
        </w:rPr>
      </w:pPr>
      <w:r w:rsidRPr="00A91C58">
        <w:rPr>
          <w:rFonts w:cstheme="minorHAnsi"/>
          <w:b/>
        </w:rPr>
        <w:t>Next steps at woreda and kebele level meetings</w:t>
      </w:r>
    </w:p>
    <w:p w:rsidR="00E2258D" w:rsidRPr="00A91C58" w:rsidRDefault="00E2258D" w:rsidP="00E2258D">
      <w:pPr>
        <w:spacing w:after="0" w:line="360" w:lineRule="auto"/>
        <w:jc w:val="both"/>
        <w:rPr>
          <w:rFonts w:cstheme="minorHAnsi"/>
        </w:rPr>
      </w:pPr>
    </w:p>
    <w:p w:rsidR="00437C93" w:rsidRPr="00A91C58" w:rsidRDefault="00E02726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>Days are set for Jan 31</w:t>
      </w:r>
      <w:r w:rsidR="00C63CDC" w:rsidRPr="00A91C58">
        <w:rPr>
          <w:rFonts w:cstheme="minorHAnsi"/>
        </w:rPr>
        <w:t xml:space="preserve"> for W</w:t>
      </w:r>
      <w:r w:rsidR="00557C6E" w:rsidRPr="00A91C58">
        <w:rPr>
          <w:rFonts w:cstheme="minorHAnsi"/>
        </w:rPr>
        <w:t>oreda levels and Feb. 1 and 2</w:t>
      </w:r>
      <w:r w:rsidR="00C63CDC" w:rsidRPr="00A91C58">
        <w:rPr>
          <w:rFonts w:cstheme="minorHAnsi"/>
        </w:rPr>
        <w:t xml:space="preserve"> for K</w:t>
      </w:r>
      <w:r w:rsidR="009D20F0" w:rsidRPr="00A91C58">
        <w:rPr>
          <w:rFonts w:cstheme="minorHAnsi"/>
        </w:rPr>
        <w:t>ebele level site meetings</w:t>
      </w:r>
      <w:r w:rsidRPr="00A91C58">
        <w:rPr>
          <w:rFonts w:cstheme="minorHAnsi"/>
        </w:rPr>
        <w:t xml:space="preserve"> at Debre </w:t>
      </w:r>
      <w:proofErr w:type="spellStart"/>
      <w:r w:rsidRPr="00A91C58">
        <w:rPr>
          <w:rFonts w:cstheme="minorHAnsi"/>
        </w:rPr>
        <w:t>Birehan</w:t>
      </w:r>
      <w:proofErr w:type="spellEnd"/>
      <w:r w:rsidR="009D20F0" w:rsidRPr="00A91C58">
        <w:rPr>
          <w:rFonts w:cstheme="minorHAnsi"/>
        </w:rPr>
        <w:t xml:space="preserve"> to start the process of establish</w:t>
      </w:r>
      <w:r w:rsidRPr="00A91C58">
        <w:rPr>
          <w:rFonts w:cstheme="minorHAnsi"/>
        </w:rPr>
        <w:t xml:space="preserve">ing IPs. Next visit to </w:t>
      </w:r>
      <w:proofErr w:type="spellStart"/>
      <w:r w:rsidRPr="00A91C58">
        <w:rPr>
          <w:rFonts w:cstheme="minorHAnsi"/>
        </w:rPr>
        <w:t>Mekele</w:t>
      </w:r>
      <w:proofErr w:type="spellEnd"/>
      <w:r w:rsidRPr="00A91C58">
        <w:rPr>
          <w:rFonts w:cstheme="minorHAnsi"/>
        </w:rPr>
        <w:t xml:space="preserve"> on the 5</w:t>
      </w:r>
      <w:r w:rsidRPr="00A91C58">
        <w:rPr>
          <w:rFonts w:cstheme="minorHAnsi"/>
          <w:vertAlign w:val="superscript"/>
        </w:rPr>
        <w:t>th</w:t>
      </w:r>
      <w:r w:rsidR="00BF209D" w:rsidRPr="00A91C58">
        <w:rPr>
          <w:rFonts w:cstheme="minorHAnsi"/>
        </w:rPr>
        <w:t xml:space="preserve"> </w:t>
      </w:r>
      <w:r w:rsidRPr="00A91C58">
        <w:rPr>
          <w:rFonts w:cstheme="minorHAnsi"/>
        </w:rPr>
        <w:t>of Feb</w:t>
      </w:r>
      <w:r w:rsidR="00C63CDC" w:rsidRPr="00A91C58">
        <w:rPr>
          <w:rFonts w:cstheme="minorHAnsi"/>
        </w:rPr>
        <w:t>.</w:t>
      </w:r>
      <w:r w:rsidRPr="00A91C58">
        <w:rPr>
          <w:rFonts w:cstheme="minorHAnsi"/>
        </w:rPr>
        <w:t xml:space="preserve"> and the kebele level on the next two days (6-7 Feb).</w:t>
      </w:r>
      <w:r w:rsidR="00635A88" w:rsidRPr="00A91C58">
        <w:rPr>
          <w:rFonts w:cstheme="minorHAnsi"/>
        </w:rPr>
        <w:t xml:space="preserve"> </w:t>
      </w:r>
      <w:r w:rsidR="00C63CDC" w:rsidRPr="00A91C58">
        <w:rPr>
          <w:rFonts w:cstheme="minorHAnsi"/>
        </w:rPr>
        <w:t xml:space="preserve"> Debre </w:t>
      </w:r>
      <w:proofErr w:type="spellStart"/>
      <w:r w:rsidR="00C63CDC" w:rsidRPr="00A91C58">
        <w:rPr>
          <w:rFonts w:cstheme="minorHAnsi"/>
        </w:rPr>
        <w:t>B</w:t>
      </w:r>
      <w:r w:rsidR="00087A0F" w:rsidRPr="00A91C58">
        <w:rPr>
          <w:rFonts w:cstheme="minorHAnsi"/>
        </w:rPr>
        <w:t>irehan</w:t>
      </w:r>
      <w:proofErr w:type="spellEnd"/>
      <w:r w:rsidR="00087A0F" w:rsidRPr="00A91C58">
        <w:rPr>
          <w:rFonts w:cstheme="minorHAnsi"/>
        </w:rPr>
        <w:t xml:space="preserve"> participan</w:t>
      </w:r>
      <w:r w:rsidR="00C63CDC" w:rsidRPr="00A91C58">
        <w:rPr>
          <w:rFonts w:cstheme="minorHAnsi"/>
        </w:rPr>
        <w:t>ts listed potential local partners that will be invited</w:t>
      </w:r>
      <w:r w:rsidR="00087A0F" w:rsidRPr="00A91C58">
        <w:rPr>
          <w:rFonts w:cstheme="minorHAnsi"/>
        </w:rPr>
        <w:t xml:space="preserve"> on the first IP meeting.</w:t>
      </w:r>
      <w:r w:rsidR="00437C93" w:rsidRPr="00A91C58">
        <w:rPr>
          <w:rFonts w:cstheme="minorHAnsi"/>
        </w:rPr>
        <w:t xml:space="preserve"> Main participant</w:t>
      </w:r>
      <w:r w:rsidR="00367F1A" w:rsidRPr="00A91C58">
        <w:rPr>
          <w:rFonts w:cstheme="minorHAnsi"/>
        </w:rPr>
        <w:t xml:space="preserve">s identified to be invited for Debre </w:t>
      </w:r>
      <w:proofErr w:type="spellStart"/>
      <w:r w:rsidR="00367F1A" w:rsidRPr="00A91C58">
        <w:rPr>
          <w:rFonts w:cstheme="minorHAnsi"/>
        </w:rPr>
        <w:t>bi</w:t>
      </w:r>
      <w:r w:rsidR="00437C93" w:rsidRPr="00A91C58">
        <w:rPr>
          <w:rFonts w:cstheme="minorHAnsi"/>
        </w:rPr>
        <w:t>rehan</w:t>
      </w:r>
      <w:proofErr w:type="spellEnd"/>
      <w:r w:rsidR="00437C93" w:rsidRPr="00A91C58">
        <w:rPr>
          <w:rFonts w:cstheme="minorHAnsi"/>
        </w:rPr>
        <w:t xml:space="preserve"> are;</w:t>
      </w:r>
    </w:p>
    <w:p w:rsidR="00E2258D" w:rsidRPr="00A91C58" w:rsidRDefault="00E2258D" w:rsidP="00E2258D">
      <w:pPr>
        <w:pStyle w:val="ListParagraph"/>
        <w:spacing w:after="0" w:line="360" w:lineRule="auto"/>
        <w:ind w:left="270"/>
        <w:jc w:val="both"/>
        <w:rPr>
          <w:rFonts w:cstheme="minorHAnsi"/>
        </w:rPr>
      </w:pPr>
    </w:p>
    <w:p w:rsidR="00437C93" w:rsidRPr="00A91C58" w:rsidRDefault="00437C93" w:rsidP="00AC2C1F">
      <w:pPr>
        <w:pStyle w:val="ListParagraph"/>
        <w:numPr>
          <w:ilvl w:val="0"/>
          <w:numId w:val="1"/>
        </w:numPr>
        <w:spacing w:after="0" w:line="360" w:lineRule="auto"/>
        <w:ind w:left="504"/>
        <w:jc w:val="both"/>
        <w:rPr>
          <w:rFonts w:cstheme="minorHAnsi"/>
        </w:rPr>
      </w:pPr>
      <w:r w:rsidRPr="00A91C58">
        <w:rPr>
          <w:rFonts w:cstheme="minorHAnsi"/>
        </w:rPr>
        <w:t xml:space="preserve">Zone agricultural office head, Woreda administrative office, Woreda office of agriculture (head and </w:t>
      </w:r>
      <w:proofErr w:type="spellStart"/>
      <w:r w:rsidRPr="00A91C58">
        <w:rPr>
          <w:rFonts w:cstheme="minorHAnsi"/>
        </w:rPr>
        <w:t>extention</w:t>
      </w:r>
      <w:proofErr w:type="spellEnd"/>
      <w:r w:rsidRPr="00A91C58">
        <w:rPr>
          <w:rFonts w:cstheme="minorHAnsi"/>
        </w:rPr>
        <w:t xml:space="preserve">), Woreda cooperative, </w:t>
      </w:r>
      <w:r w:rsidR="00BB358E" w:rsidRPr="00A91C58">
        <w:rPr>
          <w:rFonts w:cstheme="minorHAnsi"/>
        </w:rPr>
        <w:t xml:space="preserve">Woreda  women, children and youth affairs (head), Woreda water and  mine office, Micro finance institution (private and </w:t>
      </w:r>
      <w:proofErr w:type="spellStart"/>
      <w:r w:rsidR="00BB358E" w:rsidRPr="00A91C58">
        <w:rPr>
          <w:rFonts w:cstheme="minorHAnsi"/>
        </w:rPr>
        <w:t>gov.</w:t>
      </w:r>
      <w:proofErr w:type="spellEnd"/>
      <w:r w:rsidR="00BB358E" w:rsidRPr="00A91C58">
        <w:rPr>
          <w:rFonts w:cstheme="minorHAnsi"/>
        </w:rPr>
        <w:t xml:space="preserve">), </w:t>
      </w:r>
      <w:proofErr w:type="spellStart"/>
      <w:r w:rsidR="00BB358E" w:rsidRPr="00A91C58">
        <w:rPr>
          <w:rFonts w:cstheme="minorHAnsi"/>
        </w:rPr>
        <w:t>Wedera</w:t>
      </w:r>
      <w:proofErr w:type="spellEnd"/>
      <w:r w:rsidR="00BB358E" w:rsidRPr="00A91C58">
        <w:rPr>
          <w:rFonts w:cstheme="minorHAnsi"/>
        </w:rPr>
        <w:t xml:space="preserve"> Union,  </w:t>
      </w:r>
      <w:r w:rsidR="00F94AEE" w:rsidRPr="00A91C58">
        <w:rPr>
          <w:rFonts w:cstheme="minorHAnsi"/>
        </w:rPr>
        <w:t xml:space="preserve">Woreda health office, Woreda office of small enterprise, Woreda office of finance and economic development, Woreda office of communication, </w:t>
      </w:r>
      <w:proofErr w:type="spellStart"/>
      <w:r w:rsidR="00AE7C71" w:rsidRPr="00A91C58">
        <w:rPr>
          <w:rFonts w:cstheme="minorHAnsi"/>
        </w:rPr>
        <w:t>Sunarma</w:t>
      </w:r>
      <w:proofErr w:type="spellEnd"/>
      <w:r w:rsidR="00AE7C71" w:rsidRPr="00A91C58">
        <w:rPr>
          <w:rFonts w:cstheme="minorHAnsi"/>
        </w:rPr>
        <w:t xml:space="preserve"> (NGO), </w:t>
      </w:r>
      <w:proofErr w:type="spellStart"/>
      <w:r w:rsidR="00AE7C71" w:rsidRPr="00A91C58">
        <w:rPr>
          <w:rFonts w:cstheme="minorHAnsi"/>
        </w:rPr>
        <w:t>Adihno</w:t>
      </w:r>
      <w:proofErr w:type="spellEnd"/>
      <w:r w:rsidR="00AE7C71" w:rsidRPr="00A91C58">
        <w:rPr>
          <w:rFonts w:cstheme="minorHAnsi"/>
        </w:rPr>
        <w:t xml:space="preserve"> (NGO), SLM focal person, Debre </w:t>
      </w:r>
      <w:proofErr w:type="spellStart"/>
      <w:r w:rsidR="00AE7C71" w:rsidRPr="00A91C58">
        <w:rPr>
          <w:rFonts w:cstheme="minorHAnsi"/>
        </w:rPr>
        <w:t>brehan</w:t>
      </w:r>
      <w:proofErr w:type="spellEnd"/>
      <w:r w:rsidR="00AE7C71" w:rsidRPr="00A91C58">
        <w:rPr>
          <w:rFonts w:cstheme="minorHAnsi"/>
        </w:rPr>
        <w:t xml:space="preserve"> University (College of Agri.), Debre </w:t>
      </w:r>
      <w:proofErr w:type="spellStart"/>
      <w:r w:rsidR="00AE7C71" w:rsidRPr="00A91C58">
        <w:rPr>
          <w:rFonts w:cstheme="minorHAnsi"/>
        </w:rPr>
        <w:t>birehan</w:t>
      </w:r>
      <w:proofErr w:type="spellEnd"/>
      <w:r w:rsidR="00AE7C71" w:rsidRPr="00A91C58">
        <w:rPr>
          <w:rFonts w:cstheme="minorHAnsi"/>
        </w:rPr>
        <w:t xml:space="preserve"> research center, Kebele farmer representatives.</w:t>
      </w:r>
      <w:r w:rsidR="00941488" w:rsidRPr="00A91C58">
        <w:rPr>
          <w:rFonts w:cstheme="minorHAnsi"/>
        </w:rPr>
        <w:t xml:space="preserve"> </w:t>
      </w:r>
    </w:p>
    <w:p w:rsidR="00E2258D" w:rsidRPr="00A91C58" w:rsidRDefault="00E2258D" w:rsidP="00E2258D">
      <w:pPr>
        <w:spacing w:after="0" w:line="360" w:lineRule="auto"/>
        <w:jc w:val="both"/>
        <w:rPr>
          <w:rFonts w:cstheme="minorHAnsi"/>
        </w:rPr>
      </w:pPr>
    </w:p>
    <w:p w:rsidR="00941488" w:rsidRPr="00A91C58" w:rsidRDefault="00941488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>The same list was planned to be also done for the remaining research sites.</w:t>
      </w:r>
    </w:p>
    <w:p w:rsidR="00941488" w:rsidRDefault="00451341" w:rsidP="00E2258D">
      <w:pPr>
        <w:spacing w:after="0" w:line="360" w:lineRule="auto"/>
        <w:jc w:val="both"/>
        <w:rPr>
          <w:rFonts w:cstheme="minorHAnsi"/>
        </w:rPr>
      </w:pPr>
      <w:r w:rsidRPr="00A91C58">
        <w:rPr>
          <w:rFonts w:cstheme="minorHAnsi"/>
        </w:rPr>
        <w:t xml:space="preserve">Through the participatory budgeting exercise, </w:t>
      </w:r>
      <w:r w:rsidR="00DC793B" w:rsidRPr="00A91C58">
        <w:rPr>
          <w:rFonts w:cstheme="minorHAnsi"/>
        </w:rPr>
        <w:t>Cost benefit analysis of the new system</w:t>
      </w:r>
      <w:r w:rsidR="00E2258D" w:rsidRPr="00A91C58">
        <w:rPr>
          <w:rFonts w:cstheme="minorHAnsi"/>
        </w:rPr>
        <w:t xml:space="preserve"> of focus </w:t>
      </w:r>
      <w:r w:rsidR="00DC793B" w:rsidRPr="00A91C58">
        <w:rPr>
          <w:rFonts w:cstheme="minorHAnsi"/>
        </w:rPr>
        <w:t xml:space="preserve"> or </w:t>
      </w:r>
      <w:r w:rsidR="00E2258D" w:rsidRPr="00A91C58">
        <w:rPr>
          <w:rFonts w:cstheme="minorHAnsi"/>
        </w:rPr>
        <w:t>varieties</w:t>
      </w:r>
      <w:r w:rsidR="00DC793B" w:rsidRPr="00A91C58">
        <w:rPr>
          <w:rFonts w:cstheme="minorHAnsi"/>
        </w:rPr>
        <w:t xml:space="preserve"> was compared with the old </w:t>
      </w:r>
      <w:r w:rsidRPr="00A91C58">
        <w:rPr>
          <w:rFonts w:cstheme="minorHAnsi"/>
        </w:rPr>
        <w:t>verities’</w:t>
      </w:r>
      <w:r w:rsidR="00DC793B" w:rsidRPr="00A91C58">
        <w:rPr>
          <w:rFonts w:cstheme="minorHAnsi"/>
        </w:rPr>
        <w:t xml:space="preserve"> </w:t>
      </w:r>
      <w:r w:rsidR="00E2258D" w:rsidRPr="00A91C58">
        <w:rPr>
          <w:rFonts w:cstheme="minorHAnsi"/>
        </w:rPr>
        <w:t>in terms</w:t>
      </w:r>
      <w:r w:rsidRPr="00A91C58">
        <w:rPr>
          <w:rFonts w:cstheme="minorHAnsi"/>
        </w:rPr>
        <w:t xml:space="preserve"> of different parameters for inputs and outputs like; </w:t>
      </w:r>
      <w:proofErr w:type="spellStart"/>
      <w:r w:rsidRPr="00A91C58">
        <w:rPr>
          <w:rFonts w:cstheme="minorHAnsi"/>
        </w:rPr>
        <w:t>labour</w:t>
      </w:r>
      <w:proofErr w:type="spellEnd"/>
      <w:r w:rsidR="00DC793B" w:rsidRPr="00A91C58">
        <w:rPr>
          <w:rFonts w:cstheme="minorHAnsi"/>
        </w:rPr>
        <w:t>, draft animal</w:t>
      </w:r>
      <w:r w:rsidRPr="00A91C58">
        <w:rPr>
          <w:rFonts w:cstheme="minorHAnsi"/>
        </w:rPr>
        <w:t xml:space="preserve">, fertilizers, seeds, chemicals etc. </w:t>
      </w:r>
      <w:r w:rsidR="00E409F9" w:rsidRPr="00A91C58">
        <w:rPr>
          <w:rFonts w:cstheme="minorHAnsi"/>
        </w:rPr>
        <w:t xml:space="preserve"> </w:t>
      </w:r>
      <w:r w:rsidR="00E2258D" w:rsidRPr="00A91C58">
        <w:rPr>
          <w:rFonts w:cstheme="minorHAnsi"/>
        </w:rPr>
        <w:t>Finally</w:t>
      </w:r>
      <w:r w:rsidR="00E409F9" w:rsidRPr="00A91C58">
        <w:rPr>
          <w:rFonts w:cstheme="minorHAnsi"/>
        </w:rPr>
        <w:t xml:space="preserve"> the participants appreciated the organizers of the workshop and expressed their commitment to continue with the IP establishment and management.</w:t>
      </w:r>
    </w:p>
    <w:p w:rsidR="00AC2C1F" w:rsidRDefault="00AC2C1F" w:rsidP="00E2258D">
      <w:pPr>
        <w:spacing w:after="0" w:line="360" w:lineRule="auto"/>
        <w:jc w:val="both"/>
        <w:rPr>
          <w:ins w:id="1" w:author="Yasabu, Simret (ILRI)" w:date="2014-02-17T11:09:00Z"/>
          <w:rFonts w:cstheme="minorHAnsi"/>
        </w:rPr>
      </w:pPr>
    </w:p>
    <w:p w:rsidR="00251E20" w:rsidRDefault="00251E20" w:rsidP="00E2258D">
      <w:pPr>
        <w:spacing w:after="0" w:line="360" w:lineRule="auto"/>
        <w:jc w:val="both"/>
        <w:rPr>
          <w:ins w:id="2" w:author="Yasabu, Simret (ILRI)" w:date="2014-02-17T11:09:00Z"/>
          <w:rFonts w:cstheme="minorHAnsi"/>
        </w:rPr>
      </w:pPr>
    </w:p>
    <w:p w:rsidR="00251E20" w:rsidRDefault="00251E20" w:rsidP="00E2258D">
      <w:pPr>
        <w:spacing w:after="0" w:line="360" w:lineRule="auto"/>
        <w:jc w:val="both"/>
        <w:rPr>
          <w:rFonts w:cstheme="minorHAnsi"/>
        </w:rPr>
      </w:pPr>
    </w:p>
    <w:p w:rsidR="00AC2C1F" w:rsidRDefault="00AC2C1F" w:rsidP="00E2258D">
      <w:pPr>
        <w:spacing w:after="0" w:line="360" w:lineRule="auto"/>
        <w:jc w:val="both"/>
        <w:rPr>
          <w:rFonts w:cstheme="minorHAnsi"/>
        </w:rPr>
      </w:pPr>
    </w:p>
    <w:p w:rsidR="00AC2C1F" w:rsidRDefault="00AC2C1F" w:rsidP="00E2258D">
      <w:pPr>
        <w:spacing w:after="0" w:line="360" w:lineRule="auto"/>
        <w:jc w:val="both"/>
        <w:rPr>
          <w:rFonts w:cstheme="minorHAnsi"/>
        </w:rPr>
      </w:pPr>
    </w:p>
    <w:p w:rsidR="00AC2C1F" w:rsidRDefault="00AC2C1F" w:rsidP="00E2258D">
      <w:pPr>
        <w:spacing w:after="0" w:line="360" w:lineRule="auto"/>
        <w:jc w:val="both"/>
        <w:rPr>
          <w:rFonts w:cstheme="minorHAnsi"/>
        </w:rPr>
      </w:pPr>
    </w:p>
    <w:p w:rsidR="00AC2C1F" w:rsidRPr="00EB7A7D" w:rsidRDefault="00AC2C1F" w:rsidP="00AC2C1F">
      <w:pPr>
        <w:jc w:val="center"/>
        <w:rPr>
          <w:b/>
        </w:rPr>
      </w:pPr>
      <w:r>
        <w:rPr>
          <w:b/>
        </w:rPr>
        <w:lastRenderedPageBreak/>
        <w:t>List of Participants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559"/>
        <w:gridCol w:w="1704"/>
        <w:gridCol w:w="1238"/>
        <w:gridCol w:w="1768"/>
        <w:gridCol w:w="2963"/>
        <w:gridCol w:w="1506"/>
      </w:tblGrid>
      <w:tr w:rsidR="00AC2C1F" w:rsidTr="000455A2">
        <w:tc>
          <w:tcPr>
            <w:tcW w:w="559" w:type="dxa"/>
          </w:tcPr>
          <w:p w:rsidR="00AC2C1F" w:rsidRPr="00AC2C1F" w:rsidRDefault="00AC2C1F" w:rsidP="000455A2">
            <w:pPr>
              <w:rPr>
                <w:b/>
              </w:rPr>
            </w:pPr>
            <w:r w:rsidRPr="00AC2C1F">
              <w:rPr>
                <w:b/>
              </w:rPr>
              <w:t>No</w:t>
            </w:r>
          </w:p>
        </w:tc>
        <w:tc>
          <w:tcPr>
            <w:tcW w:w="1704" w:type="dxa"/>
          </w:tcPr>
          <w:p w:rsidR="00AC2C1F" w:rsidRPr="00AC2C1F" w:rsidRDefault="00AC2C1F" w:rsidP="000455A2">
            <w:pPr>
              <w:rPr>
                <w:b/>
              </w:rPr>
            </w:pPr>
            <w:r w:rsidRPr="00AC2C1F">
              <w:rPr>
                <w:b/>
              </w:rPr>
              <w:t>First Name</w:t>
            </w:r>
          </w:p>
        </w:tc>
        <w:tc>
          <w:tcPr>
            <w:tcW w:w="1238" w:type="dxa"/>
          </w:tcPr>
          <w:p w:rsidR="00AC2C1F" w:rsidRPr="00EB7A7D" w:rsidRDefault="00AC2C1F" w:rsidP="000455A2">
            <w:pPr>
              <w:rPr>
                <w:b/>
              </w:rPr>
            </w:pPr>
            <w:r w:rsidRPr="00EB7A7D">
              <w:rPr>
                <w:b/>
              </w:rPr>
              <w:t>Second Name</w:t>
            </w:r>
          </w:p>
        </w:tc>
        <w:tc>
          <w:tcPr>
            <w:tcW w:w="1768" w:type="dxa"/>
          </w:tcPr>
          <w:p w:rsidR="00AC2C1F" w:rsidRPr="00EB7A7D" w:rsidRDefault="00AC2C1F" w:rsidP="000455A2">
            <w:pPr>
              <w:rPr>
                <w:b/>
              </w:rPr>
            </w:pPr>
            <w:r w:rsidRPr="00EB7A7D">
              <w:rPr>
                <w:b/>
              </w:rPr>
              <w:t>Organization</w:t>
            </w:r>
          </w:p>
        </w:tc>
        <w:tc>
          <w:tcPr>
            <w:tcW w:w="2963" w:type="dxa"/>
          </w:tcPr>
          <w:p w:rsidR="00AC2C1F" w:rsidRPr="00EB7A7D" w:rsidRDefault="00AC2C1F" w:rsidP="000455A2">
            <w:pPr>
              <w:rPr>
                <w:b/>
              </w:rPr>
            </w:pPr>
            <w:r w:rsidRPr="00EB7A7D">
              <w:rPr>
                <w:b/>
              </w:rPr>
              <w:t>Email Address</w:t>
            </w:r>
          </w:p>
        </w:tc>
        <w:tc>
          <w:tcPr>
            <w:tcW w:w="1506" w:type="dxa"/>
          </w:tcPr>
          <w:p w:rsidR="00AC2C1F" w:rsidRPr="00EB7A7D" w:rsidRDefault="00AC2C1F" w:rsidP="000455A2">
            <w:pPr>
              <w:rPr>
                <w:b/>
              </w:rPr>
            </w:pPr>
            <w:r w:rsidRPr="00EB7A7D">
              <w:rPr>
                <w:b/>
              </w:rPr>
              <w:t>Telephone No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1</w:t>
            </w:r>
          </w:p>
        </w:tc>
        <w:tc>
          <w:tcPr>
            <w:tcW w:w="1704" w:type="dxa"/>
          </w:tcPr>
          <w:p w:rsidR="00AC2C1F" w:rsidRDefault="00AC2C1F" w:rsidP="000455A2">
            <w:proofErr w:type="spellStart"/>
            <w:r>
              <w:t>Tewodros</w:t>
            </w:r>
            <w:proofErr w:type="spellEnd"/>
          </w:p>
        </w:tc>
        <w:tc>
          <w:tcPr>
            <w:tcW w:w="1238" w:type="dxa"/>
          </w:tcPr>
          <w:p w:rsidR="00AC2C1F" w:rsidRDefault="00AC2C1F" w:rsidP="000455A2">
            <w:proofErr w:type="spellStart"/>
            <w:r>
              <w:t>Demissie</w:t>
            </w:r>
            <w:proofErr w:type="spellEnd"/>
          </w:p>
        </w:tc>
        <w:tc>
          <w:tcPr>
            <w:tcW w:w="1768" w:type="dxa"/>
          </w:tcPr>
          <w:p w:rsidR="00AC2C1F" w:rsidRDefault="00AC2C1F" w:rsidP="000455A2">
            <w:proofErr w:type="spellStart"/>
            <w:r>
              <w:t>Areka</w:t>
            </w:r>
            <w:proofErr w:type="spellEnd"/>
            <w:r>
              <w:t xml:space="preserve"> Agri. Research Center</w:t>
            </w:r>
          </w:p>
        </w:tc>
        <w:tc>
          <w:tcPr>
            <w:tcW w:w="2963" w:type="dxa"/>
          </w:tcPr>
          <w:p w:rsidR="00AC2C1F" w:rsidRDefault="00AC2C1F" w:rsidP="000455A2">
            <w:r>
              <w:t>Teddy3demsm@yahoo.com</w:t>
            </w:r>
          </w:p>
        </w:tc>
        <w:tc>
          <w:tcPr>
            <w:tcW w:w="1506" w:type="dxa"/>
          </w:tcPr>
          <w:p w:rsidR="00AC2C1F" w:rsidRDefault="00AC2C1F" w:rsidP="000455A2">
            <w:r>
              <w:t>0913152066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2</w:t>
            </w:r>
          </w:p>
        </w:tc>
        <w:tc>
          <w:tcPr>
            <w:tcW w:w="1704" w:type="dxa"/>
          </w:tcPr>
          <w:p w:rsidR="00AC2C1F" w:rsidRDefault="00AC2C1F" w:rsidP="000455A2">
            <w:proofErr w:type="spellStart"/>
            <w:r>
              <w:t>Fikadu</w:t>
            </w:r>
            <w:proofErr w:type="spellEnd"/>
          </w:p>
        </w:tc>
        <w:tc>
          <w:tcPr>
            <w:tcW w:w="1238" w:type="dxa"/>
          </w:tcPr>
          <w:p w:rsidR="00AC2C1F" w:rsidRDefault="00AC2C1F" w:rsidP="000455A2">
            <w:proofErr w:type="spellStart"/>
            <w:r>
              <w:t>Tessema</w:t>
            </w:r>
            <w:proofErr w:type="spellEnd"/>
          </w:p>
        </w:tc>
        <w:tc>
          <w:tcPr>
            <w:tcW w:w="1768" w:type="dxa"/>
          </w:tcPr>
          <w:p w:rsidR="00AC2C1F" w:rsidRDefault="00AC2C1F" w:rsidP="000455A2">
            <w:proofErr w:type="spellStart"/>
            <w:r>
              <w:t>Worabe</w:t>
            </w:r>
            <w:proofErr w:type="spellEnd"/>
            <w:r>
              <w:t xml:space="preserve"> Agri. Research Center</w:t>
            </w:r>
          </w:p>
        </w:tc>
        <w:tc>
          <w:tcPr>
            <w:tcW w:w="2963" w:type="dxa"/>
          </w:tcPr>
          <w:p w:rsidR="00AC2C1F" w:rsidRDefault="00AC2C1F" w:rsidP="000455A2">
            <w:r>
              <w:t>Fikadutessema55@yahoo.com</w:t>
            </w:r>
          </w:p>
        </w:tc>
        <w:tc>
          <w:tcPr>
            <w:tcW w:w="1506" w:type="dxa"/>
          </w:tcPr>
          <w:p w:rsidR="00AC2C1F" w:rsidRDefault="00AC2C1F" w:rsidP="000455A2">
            <w:r>
              <w:t>0910143195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3</w:t>
            </w:r>
          </w:p>
        </w:tc>
        <w:tc>
          <w:tcPr>
            <w:tcW w:w="1704" w:type="dxa"/>
          </w:tcPr>
          <w:p w:rsidR="00AC2C1F" w:rsidRDefault="00AC2C1F" w:rsidP="000455A2">
            <w:r>
              <w:t>Valentine</w:t>
            </w:r>
          </w:p>
        </w:tc>
        <w:tc>
          <w:tcPr>
            <w:tcW w:w="1238" w:type="dxa"/>
          </w:tcPr>
          <w:p w:rsidR="00AC2C1F" w:rsidRDefault="00AC2C1F" w:rsidP="000455A2">
            <w:r>
              <w:t>Gandhi</w:t>
            </w:r>
          </w:p>
        </w:tc>
        <w:tc>
          <w:tcPr>
            <w:tcW w:w="1768" w:type="dxa"/>
          </w:tcPr>
          <w:p w:rsidR="00AC2C1F" w:rsidRDefault="00AC2C1F" w:rsidP="000455A2">
            <w:r>
              <w:t>IWMI</w:t>
            </w:r>
          </w:p>
        </w:tc>
        <w:tc>
          <w:tcPr>
            <w:tcW w:w="2963" w:type="dxa"/>
          </w:tcPr>
          <w:p w:rsidR="00AC2C1F" w:rsidRDefault="00AC2C1F" w:rsidP="000455A2">
            <w:r>
              <w:t>v.gandhi@cgiar.org</w:t>
            </w:r>
          </w:p>
        </w:tc>
        <w:tc>
          <w:tcPr>
            <w:tcW w:w="1506" w:type="dxa"/>
          </w:tcPr>
          <w:p w:rsidR="00AC2C1F" w:rsidRDefault="00AC2C1F" w:rsidP="000455A2"/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4</w:t>
            </w:r>
          </w:p>
        </w:tc>
        <w:tc>
          <w:tcPr>
            <w:tcW w:w="1704" w:type="dxa"/>
          </w:tcPr>
          <w:p w:rsidR="00AC2C1F" w:rsidRDefault="00AC2C1F" w:rsidP="000455A2"/>
        </w:tc>
        <w:tc>
          <w:tcPr>
            <w:tcW w:w="1238" w:type="dxa"/>
          </w:tcPr>
          <w:p w:rsidR="00AC2C1F" w:rsidRDefault="00AC2C1F" w:rsidP="000455A2"/>
        </w:tc>
        <w:tc>
          <w:tcPr>
            <w:tcW w:w="1768" w:type="dxa"/>
          </w:tcPr>
          <w:p w:rsidR="00AC2C1F" w:rsidRDefault="00AC2C1F" w:rsidP="000455A2">
            <w:r>
              <w:t>CIP</w:t>
            </w:r>
          </w:p>
        </w:tc>
        <w:tc>
          <w:tcPr>
            <w:tcW w:w="2963" w:type="dxa"/>
          </w:tcPr>
          <w:p w:rsidR="00AC2C1F" w:rsidRDefault="00AC2C1F" w:rsidP="000455A2"/>
        </w:tc>
        <w:tc>
          <w:tcPr>
            <w:tcW w:w="1506" w:type="dxa"/>
          </w:tcPr>
          <w:p w:rsidR="00AC2C1F" w:rsidRDefault="00AC2C1F" w:rsidP="000455A2">
            <w:r>
              <w:t>0920054561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5</w:t>
            </w:r>
          </w:p>
        </w:tc>
        <w:tc>
          <w:tcPr>
            <w:tcW w:w="1704" w:type="dxa"/>
          </w:tcPr>
          <w:p w:rsidR="00AC2C1F" w:rsidRDefault="00AC2C1F" w:rsidP="000455A2">
            <w:r>
              <w:t>Aberra</w:t>
            </w:r>
          </w:p>
        </w:tc>
        <w:tc>
          <w:tcPr>
            <w:tcW w:w="1238" w:type="dxa"/>
          </w:tcPr>
          <w:p w:rsidR="00AC2C1F" w:rsidRDefault="00AC2C1F" w:rsidP="000455A2">
            <w:r>
              <w:t>Adie</w:t>
            </w:r>
          </w:p>
        </w:tc>
        <w:tc>
          <w:tcPr>
            <w:tcW w:w="1768" w:type="dxa"/>
          </w:tcPr>
          <w:p w:rsidR="00AC2C1F" w:rsidRDefault="00AC2C1F" w:rsidP="000455A2">
            <w:r>
              <w:t>ILRI</w:t>
            </w:r>
          </w:p>
        </w:tc>
        <w:tc>
          <w:tcPr>
            <w:tcW w:w="2963" w:type="dxa"/>
          </w:tcPr>
          <w:p w:rsidR="00AC2C1F" w:rsidRDefault="00AC2C1F" w:rsidP="000455A2">
            <w:r>
              <w:t>a.adie@cgiar.org</w:t>
            </w:r>
          </w:p>
        </w:tc>
        <w:tc>
          <w:tcPr>
            <w:tcW w:w="1506" w:type="dxa"/>
          </w:tcPr>
          <w:p w:rsidR="00AC2C1F" w:rsidRDefault="00AC2C1F" w:rsidP="000455A2">
            <w:r>
              <w:t>0910756003</w:t>
            </w:r>
          </w:p>
        </w:tc>
      </w:tr>
      <w:tr w:rsidR="00AC2C1F" w:rsidRPr="000159DD" w:rsidTr="000455A2">
        <w:tc>
          <w:tcPr>
            <w:tcW w:w="559" w:type="dxa"/>
          </w:tcPr>
          <w:p w:rsidR="00AC2C1F" w:rsidRDefault="00AC2C1F" w:rsidP="000455A2">
            <w:r>
              <w:t>6</w:t>
            </w:r>
          </w:p>
        </w:tc>
        <w:tc>
          <w:tcPr>
            <w:tcW w:w="1704" w:type="dxa"/>
          </w:tcPr>
          <w:p w:rsidR="00AC2C1F" w:rsidRDefault="00AC2C1F" w:rsidP="000455A2">
            <w:r>
              <w:t>Gerba</w:t>
            </w:r>
          </w:p>
        </w:tc>
        <w:tc>
          <w:tcPr>
            <w:tcW w:w="1238" w:type="dxa"/>
          </w:tcPr>
          <w:p w:rsidR="00AC2C1F" w:rsidRDefault="00AC2C1F" w:rsidP="000455A2">
            <w:r>
              <w:t>Leta</w:t>
            </w:r>
          </w:p>
        </w:tc>
        <w:tc>
          <w:tcPr>
            <w:tcW w:w="1768" w:type="dxa"/>
          </w:tcPr>
          <w:p w:rsidR="00AC2C1F" w:rsidRDefault="00AC2C1F" w:rsidP="000455A2">
            <w:r>
              <w:t>ILRI</w:t>
            </w:r>
          </w:p>
        </w:tc>
        <w:tc>
          <w:tcPr>
            <w:tcW w:w="2963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>g.</w:t>
            </w:r>
            <w:r>
              <w:rPr>
                <w:lang w:val="nl-NL"/>
              </w:rPr>
              <w:t>leta</w:t>
            </w:r>
            <w:r w:rsidRPr="000159DD">
              <w:rPr>
                <w:lang w:val="nl-NL"/>
              </w:rPr>
              <w:t>@cgiar.org</w:t>
            </w:r>
          </w:p>
        </w:tc>
        <w:tc>
          <w:tcPr>
            <w:tcW w:w="1506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>
              <w:rPr>
                <w:lang w:val="nl-NL"/>
              </w:rPr>
              <w:t>0911883734</w:t>
            </w:r>
          </w:p>
        </w:tc>
      </w:tr>
      <w:tr w:rsidR="00AC2C1F" w:rsidRPr="000159DD" w:rsidTr="000455A2">
        <w:tc>
          <w:tcPr>
            <w:tcW w:w="559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>7</w:t>
            </w:r>
          </w:p>
        </w:tc>
        <w:tc>
          <w:tcPr>
            <w:tcW w:w="1704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>Aklilu</w:t>
            </w:r>
          </w:p>
        </w:tc>
        <w:tc>
          <w:tcPr>
            <w:tcW w:w="1238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>Agidie</w:t>
            </w:r>
          </w:p>
        </w:tc>
        <w:tc>
          <w:tcPr>
            <w:tcW w:w="1768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>
              <w:rPr>
                <w:lang w:val="nl-NL"/>
              </w:rPr>
              <w:t>ECRAF-Ethiopia</w:t>
            </w:r>
          </w:p>
        </w:tc>
        <w:tc>
          <w:tcPr>
            <w:tcW w:w="2963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>
              <w:rPr>
                <w:lang w:val="nl-NL"/>
              </w:rPr>
              <w:t>aklilubet@gmail.com</w:t>
            </w:r>
          </w:p>
        </w:tc>
        <w:tc>
          <w:tcPr>
            <w:tcW w:w="1506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>
              <w:rPr>
                <w:lang w:val="nl-NL"/>
              </w:rPr>
              <w:t>0918707669</w:t>
            </w:r>
          </w:p>
        </w:tc>
      </w:tr>
      <w:tr w:rsidR="00AC2C1F" w:rsidRPr="000159DD" w:rsidTr="000455A2">
        <w:tc>
          <w:tcPr>
            <w:tcW w:w="559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>8</w:t>
            </w:r>
          </w:p>
        </w:tc>
        <w:tc>
          <w:tcPr>
            <w:tcW w:w="1704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 xml:space="preserve">Kindu </w:t>
            </w:r>
          </w:p>
        </w:tc>
        <w:tc>
          <w:tcPr>
            <w:tcW w:w="1238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>Mekonnen</w:t>
            </w:r>
          </w:p>
        </w:tc>
        <w:tc>
          <w:tcPr>
            <w:tcW w:w="1768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>
              <w:rPr>
                <w:lang w:val="nl-NL"/>
              </w:rPr>
              <w:t>ILRI</w:t>
            </w:r>
          </w:p>
        </w:tc>
        <w:tc>
          <w:tcPr>
            <w:tcW w:w="2963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>
              <w:rPr>
                <w:lang w:val="nl-NL"/>
              </w:rPr>
              <w:t>k.mekonnen@cgiar.org</w:t>
            </w:r>
          </w:p>
        </w:tc>
        <w:tc>
          <w:tcPr>
            <w:tcW w:w="1506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>
              <w:rPr>
                <w:lang w:val="nl-NL"/>
              </w:rPr>
              <w:t>0911469056</w:t>
            </w:r>
          </w:p>
        </w:tc>
      </w:tr>
      <w:tr w:rsidR="00AC2C1F" w:rsidRPr="000159DD" w:rsidTr="000455A2">
        <w:tc>
          <w:tcPr>
            <w:tcW w:w="559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>9</w:t>
            </w:r>
          </w:p>
        </w:tc>
        <w:tc>
          <w:tcPr>
            <w:tcW w:w="1704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>Peter</w:t>
            </w:r>
          </w:p>
        </w:tc>
        <w:tc>
          <w:tcPr>
            <w:tcW w:w="1238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>Thorne</w:t>
            </w:r>
          </w:p>
        </w:tc>
        <w:tc>
          <w:tcPr>
            <w:tcW w:w="1768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>
              <w:rPr>
                <w:lang w:val="nl-NL"/>
              </w:rPr>
              <w:t>ILRI</w:t>
            </w:r>
          </w:p>
        </w:tc>
        <w:tc>
          <w:tcPr>
            <w:tcW w:w="2963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>
              <w:rPr>
                <w:lang w:val="nl-NL"/>
              </w:rPr>
              <w:t>p.thorne@cgiar.org</w:t>
            </w:r>
          </w:p>
        </w:tc>
        <w:tc>
          <w:tcPr>
            <w:tcW w:w="1506" w:type="dxa"/>
          </w:tcPr>
          <w:p w:rsidR="00AC2C1F" w:rsidRPr="000159DD" w:rsidRDefault="00AC2C1F" w:rsidP="000455A2">
            <w:pPr>
              <w:rPr>
                <w:lang w:val="nl-NL"/>
              </w:rPr>
            </w:pPr>
          </w:p>
        </w:tc>
      </w:tr>
      <w:tr w:rsidR="00AC2C1F" w:rsidRPr="000159DD" w:rsidTr="000455A2">
        <w:tc>
          <w:tcPr>
            <w:tcW w:w="559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>10</w:t>
            </w:r>
          </w:p>
        </w:tc>
        <w:tc>
          <w:tcPr>
            <w:tcW w:w="1704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>Tamrat</w:t>
            </w:r>
          </w:p>
        </w:tc>
        <w:tc>
          <w:tcPr>
            <w:tcW w:w="1238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>Erjino</w:t>
            </w:r>
          </w:p>
        </w:tc>
        <w:tc>
          <w:tcPr>
            <w:tcW w:w="1768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>
              <w:rPr>
                <w:lang w:val="nl-NL"/>
              </w:rPr>
              <w:t>Lemo Agri. Office</w:t>
            </w:r>
          </w:p>
        </w:tc>
        <w:tc>
          <w:tcPr>
            <w:tcW w:w="2963" w:type="dxa"/>
          </w:tcPr>
          <w:p w:rsidR="00AC2C1F" w:rsidRPr="000159DD" w:rsidRDefault="00AC2C1F" w:rsidP="000455A2">
            <w:pPr>
              <w:rPr>
                <w:lang w:val="nl-NL"/>
              </w:rPr>
            </w:pPr>
          </w:p>
        </w:tc>
        <w:tc>
          <w:tcPr>
            <w:tcW w:w="1506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>
              <w:rPr>
                <w:lang w:val="nl-NL"/>
              </w:rPr>
              <w:t>0926114385</w:t>
            </w:r>
          </w:p>
        </w:tc>
      </w:tr>
      <w:tr w:rsidR="00AC2C1F" w:rsidRPr="000159DD" w:rsidTr="000455A2">
        <w:tc>
          <w:tcPr>
            <w:tcW w:w="559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>11</w:t>
            </w:r>
          </w:p>
        </w:tc>
        <w:tc>
          <w:tcPr>
            <w:tcW w:w="1704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 xml:space="preserve">Ephrem </w:t>
            </w:r>
          </w:p>
        </w:tc>
        <w:tc>
          <w:tcPr>
            <w:tcW w:w="1238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>Serbo</w:t>
            </w:r>
          </w:p>
        </w:tc>
        <w:tc>
          <w:tcPr>
            <w:tcW w:w="1768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>
              <w:rPr>
                <w:lang w:val="nl-NL"/>
              </w:rPr>
              <w:t>Wachamo University</w:t>
            </w:r>
          </w:p>
        </w:tc>
        <w:tc>
          <w:tcPr>
            <w:tcW w:w="2963" w:type="dxa"/>
          </w:tcPr>
          <w:p w:rsidR="00AC2C1F" w:rsidRPr="000159DD" w:rsidRDefault="00AC2C1F" w:rsidP="000455A2">
            <w:pPr>
              <w:rPr>
                <w:lang w:val="nl-NL"/>
              </w:rPr>
            </w:pPr>
          </w:p>
        </w:tc>
        <w:tc>
          <w:tcPr>
            <w:tcW w:w="1506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>
              <w:rPr>
                <w:lang w:val="nl-NL"/>
              </w:rPr>
              <w:t>0916719470</w:t>
            </w:r>
          </w:p>
        </w:tc>
      </w:tr>
      <w:tr w:rsidR="00AC2C1F" w:rsidRPr="000159DD" w:rsidTr="000455A2">
        <w:tc>
          <w:tcPr>
            <w:tcW w:w="559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>12</w:t>
            </w:r>
          </w:p>
        </w:tc>
        <w:tc>
          <w:tcPr>
            <w:tcW w:w="1704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>Annet</w:t>
            </w:r>
          </w:p>
        </w:tc>
        <w:tc>
          <w:tcPr>
            <w:tcW w:w="1238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 w:rsidRPr="000159DD">
              <w:rPr>
                <w:lang w:val="nl-NL"/>
              </w:rPr>
              <w:t>Mulema</w:t>
            </w:r>
          </w:p>
        </w:tc>
        <w:tc>
          <w:tcPr>
            <w:tcW w:w="1768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>
              <w:rPr>
                <w:lang w:val="nl-NL"/>
              </w:rPr>
              <w:t>ILRI</w:t>
            </w:r>
          </w:p>
        </w:tc>
        <w:tc>
          <w:tcPr>
            <w:tcW w:w="2963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>
              <w:rPr>
                <w:lang w:val="nl-NL"/>
              </w:rPr>
              <w:t>a.mulema@cguar.org</w:t>
            </w:r>
          </w:p>
        </w:tc>
        <w:tc>
          <w:tcPr>
            <w:tcW w:w="1506" w:type="dxa"/>
          </w:tcPr>
          <w:p w:rsidR="00AC2C1F" w:rsidRPr="000159DD" w:rsidRDefault="00AC2C1F" w:rsidP="000455A2">
            <w:pPr>
              <w:rPr>
                <w:lang w:val="nl-NL"/>
              </w:rPr>
            </w:pPr>
            <w:r>
              <w:rPr>
                <w:lang w:val="nl-NL"/>
              </w:rPr>
              <w:t>0936662340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 w:rsidRPr="000159DD">
              <w:rPr>
                <w:lang w:val="nl-NL"/>
              </w:rPr>
              <w:t>1</w:t>
            </w:r>
            <w:r>
              <w:t>3</w:t>
            </w:r>
          </w:p>
        </w:tc>
        <w:tc>
          <w:tcPr>
            <w:tcW w:w="1704" w:type="dxa"/>
          </w:tcPr>
          <w:p w:rsidR="00AC2C1F" w:rsidRDefault="00AC2C1F" w:rsidP="000455A2">
            <w:proofErr w:type="spellStart"/>
            <w:r>
              <w:t>Taye</w:t>
            </w:r>
            <w:proofErr w:type="spellEnd"/>
          </w:p>
        </w:tc>
        <w:tc>
          <w:tcPr>
            <w:tcW w:w="1238" w:type="dxa"/>
          </w:tcPr>
          <w:p w:rsidR="00AC2C1F" w:rsidRDefault="00AC2C1F" w:rsidP="000455A2">
            <w:r>
              <w:t>Kebede</w:t>
            </w:r>
          </w:p>
        </w:tc>
        <w:tc>
          <w:tcPr>
            <w:tcW w:w="1768" w:type="dxa"/>
          </w:tcPr>
          <w:p w:rsidR="00AC2C1F" w:rsidRDefault="00AC2C1F" w:rsidP="000455A2">
            <w:proofErr w:type="spellStart"/>
            <w:r>
              <w:t>Madawalabu</w:t>
            </w:r>
            <w:proofErr w:type="spellEnd"/>
            <w:r>
              <w:t xml:space="preserve"> University</w:t>
            </w:r>
          </w:p>
        </w:tc>
        <w:tc>
          <w:tcPr>
            <w:tcW w:w="2963" w:type="dxa"/>
          </w:tcPr>
          <w:p w:rsidR="00AC2C1F" w:rsidRDefault="00AC2C1F" w:rsidP="000455A2">
            <w:r>
              <w:t>tayekebede2012@gmail.com</w:t>
            </w:r>
          </w:p>
        </w:tc>
        <w:tc>
          <w:tcPr>
            <w:tcW w:w="1506" w:type="dxa"/>
          </w:tcPr>
          <w:p w:rsidR="00AC2C1F" w:rsidRDefault="00AC2C1F" w:rsidP="000455A2">
            <w:r>
              <w:t>0911355335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14</w:t>
            </w:r>
          </w:p>
        </w:tc>
        <w:tc>
          <w:tcPr>
            <w:tcW w:w="1704" w:type="dxa"/>
          </w:tcPr>
          <w:p w:rsidR="00AC2C1F" w:rsidRDefault="00AC2C1F" w:rsidP="000455A2">
            <w:proofErr w:type="spellStart"/>
            <w:r>
              <w:t>Rebeka</w:t>
            </w:r>
            <w:proofErr w:type="spellEnd"/>
          </w:p>
        </w:tc>
        <w:tc>
          <w:tcPr>
            <w:tcW w:w="1238" w:type="dxa"/>
          </w:tcPr>
          <w:p w:rsidR="00AC2C1F" w:rsidRDefault="00AC2C1F" w:rsidP="000455A2">
            <w:r>
              <w:t>G/</w:t>
            </w:r>
            <w:proofErr w:type="spellStart"/>
            <w:r>
              <w:t>Tsadik</w:t>
            </w:r>
            <w:proofErr w:type="spellEnd"/>
          </w:p>
        </w:tc>
        <w:tc>
          <w:tcPr>
            <w:tcW w:w="1768" w:type="dxa"/>
          </w:tcPr>
          <w:p w:rsidR="00AC2C1F" w:rsidRDefault="00AC2C1F" w:rsidP="000455A2">
            <w:r>
              <w:t>D/</w:t>
            </w:r>
            <w:proofErr w:type="spellStart"/>
            <w:r>
              <w:t>Birehan</w:t>
            </w:r>
            <w:proofErr w:type="spellEnd"/>
            <w:r>
              <w:t xml:space="preserve"> Agri. Research Center</w:t>
            </w:r>
          </w:p>
        </w:tc>
        <w:tc>
          <w:tcPr>
            <w:tcW w:w="2963" w:type="dxa"/>
          </w:tcPr>
          <w:p w:rsidR="00AC2C1F" w:rsidRDefault="00AC2C1F" w:rsidP="000455A2">
            <w:r>
              <w:t>rebekage@gmail.com</w:t>
            </w:r>
          </w:p>
        </w:tc>
        <w:tc>
          <w:tcPr>
            <w:tcW w:w="1506" w:type="dxa"/>
          </w:tcPr>
          <w:p w:rsidR="00AC2C1F" w:rsidRDefault="00AC2C1F" w:rsidP="000455A2">
            <w:r>
              <w:t>0911395631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15</w:t>
            </w:r>
          </w:p>
        </w:tc>
        <w:tc>
          <w:tcPr>
            <w:tcW w:w="1704" w:type="dxa"/>
          </w:tcPr>
          <w:p w:rsidR="00AC2C1F" w:rsidRDefault="00AC2C1F" w:rsidP="000455A2">
            <w:r>
              <w:t>Tesfaye</w:t>
            </w:r>
          </w:p>
        </w:tc>
        <w:tc>
          <w:tcPr>
            <w:tcW w:w="1238" w:type="dxa"/>
          </w:tcPr>
          <w:p w:rsidR="00AC2C1F" w:rsidRDefault="00AC2C1F" w:rsidP="000455A2">
            <w:r>
              <w:t>Hagos</w:t>
            </w:r>
          </w:p>
        </w:tc>
        <w:tc>
          <w:tcPr>
            <w:tcW w:w="1768" w:type="dxa"/>
          </w:tcPr>
          <w:p w:rsidR="00AC2C1F" w:rsidRDefault="00AC2C1F" w:rsidP="000455A2">
            <w:r>
              <w:t>TARI-Tigray</w:t>
            </w:r>
          </w:p>
        </w:tc>
        <w:tc>
          <w:tcPr>
            <w:tcW w:w="2963" w:type="dxa"/>
          </w:tcPr>
          <w:p w:rsidR="00AC2C1F" w:rsidRDefault="00AC2C1F" w:rsidP="000455A2">
            <w:r>
              <w:t>e</w:t>
            </w:r>
            <w:r w:rsidRPr="00643CF1">
              <w:t>ytesfaye@yahoo.com</w:t>
            </w:r>
          </w:p>
        </w:tc>
        <w:tc>
          <w:tcPr>
            <w:tcW w:w="1506" w:type="dxa"/>
          </w:tcPr>
          <w:p w:rsidR="00AC2C1F" w:rsidRDefault="00AC2C1F" w:rsidP="000455A2">
            <w:r>
              <w:t>0914733958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16</w:t>
            </w:r>
          </w:p>
        </w:tc>
        <w:tc>
          <w:tcPr>
            <w:tcW w:w="1704" w:type="dxa"/>
          </w:tcPr>
          <w:p w:rsidR="00AC2C1F" w:rsidRDefault="00AC2C1F" w:rsidP="000455A2">
            <w:r>
              <w:t>Addisu</w:t>
            </w:r>
          </w:p>
        </w:tc>
        <w:tc>
          <w:tcPr>
            <w:tcW w:w="1238" w:type="dxa"/>
          </w:tcPr>
          <w:p w:rsidR="00AC2C1F" w:rsidRDefault="00AC2C1F" w:rsidP="000455A2">
            <w:r>
              <w:t>Asfaw</w:t>
            </w:r>
          </w:p>
        </w:tc>
        <w:tc>
          <w:tcPr>
            <w:tcW w:w="1768" w:type="dxa"/>
          </w:tcPr>
          <w:p w:rsidR="00AC2C1F" w:rsidRDefault="00AC2C1F" w:rsidP="000455A2">
            <w:r>
              <w:t>ILRI/AR</w:t>
            </w:r>
          </w:p>
        </w:tc>
        <w:tc>
          <w:tcPr>
            <w:tcW w:w="2963" w:type="dxa"/>
          </w:tcPr>
          <w:p w:rsidR="00AC2C1F" w:rsidRDefault="00AC2C1F" w:rsidP="000455A2">
            <w:r>
              <w:t>addiasfaw@yahoo.com</w:t>
            </w:r>
          </w:p>
        </w:tc>
        <w:tc>
          <w:tcPr>
            <w:tcW w:w="1506" w:type="dxa"/>
          </w:tcPr>
          <w:p w:rsidR="00AC2C1F" w:rsidRDefault="00AC2C1F" w:rsidP="000455A2">
            <w:r>
              <w:t>0911751058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17</w:t>
            </w:r>
          </w:p>
        </w:tc>
        <w:tc>
          <w:tcPr>
            <w:tcW w:w="1704" w:type="dxa"/>
          </w:tcPr>
          <w:p w:rsidR="00AC2C1F" w:rsidRDefault="00AC2C1F" w:rsidP="000455A2">
            <w:proofErr w:type="spellStart"/>
            <w:r>
              <w:t>Workineh</w:t>
            </w:r>
            <w:proofErr w:type="spellEnd"/>
          </w:p>
        </w:tc>
        <w:tc>
          <w:tcPr>
            <w:tcW w:w="1238" w:type="dxa"/>
          </w:tcPr>
          <w:p w:rsidR="00AC2C1F" w:rsidRDefault="00AC2C1F" w:rsidP="000455A2">
            <w:r>
              <w:t>Dubale</w:t>
            </w:r>
          </w:p>
        </w:tc>
        <w:tc>
          <w:tcPr>
            <w:tcW w:w="1768" w:type="dxa"/>
          </w:tcPr>
          <w:p w:rsidR="00AC2C1F" w:rsidRDefault="00AC2C1F" w:rsidP="000455A2">
            <w:r>
              <w:t>ILRI/AR</w:t>
            </w:r>
          </w:p>
        </w:tc>
        <w:tc>
          <w:tcPr>
            <w:tcW w:w="2963" w:type="dxa"/>
          </w:tcPr>
          <w:p w:rsidR="00AC2C1F" w:rsidRDefault="00AC2C1F" w:rsidP="000455A2">
            <w:r>
              <w:t>workudubale@gmail.com</w:t>
            </w:r>
          </w:p>
        </w:tc>
        <w:tc>
          <w:tcPr>
            <w:tcW w:w="1506" w:type="dxa"/>
          </w:tcPr>
          <w:p w:rsidR="00AC2C1F" w:rsidRDefault="00AC2C1F" w:rsidP="000455A2">
            <w:r>
              <w:t>0933163420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18</w:t>
            </w:r>
          </w:p>
        </w:tc>
        <w:tc>
          <w:tcPr>
            <w:tcW w:w="1704" w:type="dxa"/>
          </w:tcPr>
          <w:p w:rsidR="00AC2C1F" w:rsidRDefault="00AC2C1F" w:rsidP="000455A2">
            <w:r>
              <w:t>Elias</w:t>
            </w:r>
          </w:p>
        </w:tc>
        <w:tc>
          <w:tcPr>
            <w:tcW w:w="1238" w:type="dxa"/>
          </w:tcPr>
          <w:p w:rsidR="00AC2C1F" w:rsidRDefault="00AC2C1F" w:rsidP="000455A2">
            <w:r>
              <w:t>Damtew</w:t>
            </w:r>
          </w:p>
        </w:tc>
        <w:tc>
          <w:tcPr>
            <w:tcW w:w="1768" w:type="dxa"/>
          </w:tcPr>
          <w:p w:rsidR="00AC2C1F" w:rsidRDefault="00AC2C1F" w:rsidP="000455A2">
            <w:r>
              <w:t>ILRI</w:t>
            </w:r>
          </w:p>
        </w:tc>
        <w:tc>
          <w:tcPr>
            <w:tcW w:w="2963" w:type="dxa"/>
          </w:tcPr>
          <w:p w:rsidR="00AC2C1F" w:rsidRDefault="00AC2C1F" w:rsidP="000455A2">
            <w:r>
              <w:t>e.damtew@cgiar.org</w:t>
            </w:r>
          </w:p>
        </w:tc>
        <w:tc>
          <w:tcPr>
            <w:tcW w:w="1506" w:type="dxa"/>
          </w:tcPr>
          <w:p w:rsidR="00AC2C1F" w:rsidRDefault="00AC2C1F" w:rsidP="000455A2">
            <w:r>
              <w:t>0911065004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19</w:t>
            </w:r>
          </w:p>
        </w:tc>
        <w:tc>
          <w:tcPr>
            <w:tcW w:w="1704" w:type="dxa"/>
          </w:tcPr>
          <w:p w:rsidR="00AC2C1F" w:rsidRDefault="00AC2C1F" w:rsidP="000455A2">
            <w:proofErr w:type="spellStart"/>
            <w:r>
              <w:t>Wellugta</w:t>
            </w:r>
            <w:proofErr w:type="spellEnd"/>
          </w:p>
        </w:tc>
        <w:tc>
          <w:tcPr>
            <w:tcW w:w="1238" w:type="dxa"/>
          </w:tcPr>
          <w:p w:rsidR="00AC2C1F" w:rsidRDefault="00AC2C1F" w:rsidP="000455A2">
            <w:r>
              <w:t>Jogo</w:t>
            </w:r>
          </w:p>
        </w:tc>
        <w:tc>
          <w:tcPr>
            <w:tcW w:w="1768" w:type="dxa"/>
          </w:tcPr>
          <w:p w:rsidR="00AC2C1F" w:rsidRDefault="00AC2C1F" w:rsidP="000455A2">
            <w:r>
              <w:t>CIP</w:t>
            </w:r>
          </w:p>
        </w:tc>
        <w:tc>
          <w:tcPr>
            <w:tcW w:w="2963" w:type="dxa"/>
          </w:tcPr>
          <w:p w:rsidR="00AC2C1F" w:rsidRDefault="00AC2C1F" w:rsidP="000455A2">
            <w:r>
              <w:t>w.jogo@cgiar.org</w:t>
            </w:r>
          </w:p>
        </w:tc>
        <w:tc>
          <w:tcPr>
            <w:tcW w:w="1506" w:type="dxa"/>
          </w:tcPr>
          <w:p w:rsidR="00AC2C1F" w:rsidRDefault="00AC2C1F" w:rsidP="000455A2">
            <w:r>
              <w:t>0938040881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20</w:t>
            </w:r>
          </w:p>
        </w:tc>
        <w:tc>
          <w:tcPr>
            <w:tcW w:w="1704" w:type="dxa"/>
          </w:tcPr>
          <w:p w:rsidR="00AC2C1F" w:rsidRDefault="00AC2C1F" w:rsidP="000455A2">
            <w:proofErr w:type="spellStart"/>
            <w:r>
              <w:t>Dawit</w:t>
            </w:r>
            <w:proofErr w:type="spellEnd"/>
            <w:r>
              <w:t xml:space="preserve"> </w:t>
            </w:r>
          </w:p>
        </w:tc>
        <w:tc>
          <w:tcPr>
            <w:tcW w:w="1238" w:type="dxa"/>
          </w:tcPr>
          <w:p w:rsidR="00AC2C1F" w:rsidRDefault="00AC2C1F" w:rsidP="000455A2">
            <w:r>
              <w:t>G/</w:t>
            </w:r>
            <w:proofErr w:type="spellStart"/>
            <w:r>
              <w:t>Egziaber</w:t>
            </w:r>
            <w:proofErr w:type="spellEnd"/>
          </w:p>
        </w:tc>
        <w:tc>
          <w:tcPr>
            <w:tcW w:w="1768" w:type="dxa"/>
          </w:tcPr>
          <w:p w:rsidR="00AC2C1F" w:rsidRDefault="00AC2C1F" w:rsidP="000455A2">
            <w:proofErr w:type="spellStart"/>
            <w:r>
              <w:t>Mekelle</w:t>
            </w:r>
            <w:proofErr w:type="spellEnd"/>
            <w:r>
              <w:t xml:space="preserve"> University</w:t>
            </w:r>
          </w:p>
        </w:tc>
        <w:tc>
          <w:tcPr>
            <w:tcW w:w="2963" w:type="dxa"/>
          </w:tcPr>
          <w:p w:rsidR="00AC2C1F" w:rsidRDefault="00AC2C1F" w:rsidP="000455A2">
            <w:r>
              <w:t>dawitom@gmail.com</w:t>
            </w:r>
          </w:p>
        </w:tc>
        <w:tc>
          <w:tcPr>
            <w:tcW w:w="1506" w:type="dxa"/>
          </w:tcPr>
          <w:p w:rsidR="00AC2C1F" w:rsidRDefault="00AC2C1F" w:rsidP="000455A2">
            <w:r>
              <w:t>0914013753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21</w:t>
            </w:r>
          </w:p>
        </w:tc>
        <w:tc>
          <w:tcPr>
            <w:tcW w:w="1704" w:type="dxa"/>
          </w:tcPr>
          <w:p w:rsidR="00AC2C1F" w:rsidRDefault="00AC2C1F" w:rsidP="000455A2">
            <w:proofErr w:type="spellStart"/>
            <w:r>
              <w:t>Abiro</w:t>
            </w:r>
            <w:proofErr w:type="spellEnd"/>
          </w:p>
        </w:tc>
        <w:tc>
          <w:tcPr>
            <w:tcW w:w="1238" w:type="dxa"/>
          </w:tcPr>
          <w:p w:rsidR="00AC2C1F" w:rsidRDefault="00AC2C1F" w:rsidP="000455A2">
            <w:proofErr w:type="spellStart"/>
            <w:r>
              <w:t>Tigabie</w:t>
            </w:r>
            <w:proofErr w:type="spellEnd"/>
          </w:p>
        </w:tc>
        <w:tc>
          <w:tcPr>
            <w:tcW w:w="1768" w:type="dxa"/>
          </w:tcPr>
          <w:p w:rsidR="00AC2C1F" w:rsidRDefault="00AC2C1F" w:rsidP="000455A2">
            <w:r>
              <w:t>D/</w:t>
            </w:r>
            <w:proofErr w:type="spellStart"/>
            <w:r>
              <w:t>Birehan</w:t>
            </w:r>
            <w:proofErr w:type="spellEnd"/>
            <w:r>
              <w:t xml:space="preserve"> </w:t>
            </w:r>
            <w:proofErr w:type="spellStart"/>
            <w:r>
              <w:t>Agr</w:t>
            </w:r>
            <w:proofErr w:type="spellEnd"/>
            <w:r>
              <w:t>. Research Center</w:t>
            </w:r>
          </w:p>
        </w:tc>
        <w:tc>
          <w:tcPr>
            <w:tcW w:w="2963" w:type="dxa"/>
          </w:tcPr>
          <w:p w:rsidR="00AC2C1F" w:rsidRDefault="00AC2C1F" w:rsidP="000455A2">
            <w:r>
              <w:t>abirot@yahoo.com</w:t>
            </w:r>
          </w:p>
        </w:tc>
        <w:tc>
          <w:tcPr>
            <w:tcW w:w="1506" w:type="dxa"/>
          </w:tcPr>
          <w:p w:rsidR="00AC2C1F" w:rsidRDefault="00AC2C1F" w:rsidP="000455A2">
            <w:r>
              <w:t>0931522241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22</w:t>
            </w:r>
          </w:p>
        </w:tc>
        <w:tc>
          <w:tcPr>
            <w:tcW w:w="1704" w:type="dxa"/>
          </w:tcPr>
          <w:p w:rsidR="00AC2C1F" w:rsidRDefault="00AC2C1F" w:rsidP="000455A2">
            <w:proofErr w:type="spellStart"/>
            <w:r>
              <w:t>Yonas</w:t>
            </w:r>
            <w:proofErr w:type="spellEnd"/>
            <w:r>
              <w:t xml:space="preserve"> </w:t>
            </w:r>
          </w:p>
        </w:tc>
        <w:tc>
          <w:tcPr>
            <w:tcW w:w="1238" w:type="dxa"/>
          </w:tcPr>
          <w:p w:rsidR="00AC2C1F" w:rsidRDefault="00AC2C1F" w:rsidP="000455A2">
            <w:proofErr w:type="spellStart"/>
            <w:r>
              <w:t>Birhane</w:t>
            </w:r>
            <w:proofErr w:type="spellEnd"/>
          </w:p>
        </w:tc>
        <w:tc>
          <w:tcPr>
            <w:tcW w:w="1768" w:type="dxa"/>
          </w:tcPr>
          <w:p w:rsidR="00AC2C1F" w:rsidRDefault="00AC2C1F" w:rsidP="000455A2">
            <w:proofErr w:type="spellStart"/>
            <w:r>
              <w:t>Bossona</w:t>
            </w:r>
            <w:proofErr w:type="spellEnd"/>
            <w:r>
              <w:t xml:space="preserve"> Woreda Agri. Office</w:t>
            </w:r>
          </w:p>
        </w:tc>
        <w:tc>
          <w:tcPr>
            <w:tcW w:w="2963" w:type="dxa"/>
          </w:tcPr>
          <w:p w:rsidR="00AC2C1F" w:rsidRDefault="00AC2C1F" w:rsidP="000455A2">
            <w:r>
              <w:t>Yibbir@gmail.com</w:t>
            </w:r>
          </w:p>
        </w:tc>
        <w:tc>
          <w:tcPr>
            <w:tcW w:w="1506" w:type="dxa"/>
          </w:tcPr>
          <w:p w:rsidR="00AC2C1F" w:rsidRDefault="00AC2C1F" w:rsidP="000455A2">
            <w:r>
              <w:t>0912711057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23</w:t>
            </w:r>
          </w:p>
        </w:tc>
        <w:tc>
          <w:tcPr>
            <w:tcW w:w="1704" w:type="dxa"/>
          </w:tcPr>
          <w:p w:rsidR="00AC2C1F" w:rsidRDefault="00AC2C1F" w:rsidP="000455A2">
            <w:proofErr w:type="spellStart"/>
            <w:r>
              <w:t>Amhaeyesus</w:t>
            </w:r>
            <w:proofErr w:type="spellEnd"/>
          </w:p>
        </w:tc>
        <w:tc>
          <w:tcPr>
            <w:tcW w:w="1238" w:type="dxa"/>
          </w:tcPr>
          <w:p w:rsidR="00AC2C1F" w:rsidRDefault="00AC2C1F" w:rsidP="000455A2">
            <w:proofErr w:type="spellStart"/>
            <w:r>
              <w:t>Belete</w:t>
            </w:r>
            <w:proofErr w:type="spellEnd"/>
          </w:p>
        </w:tc>
        <w:tc>
          <w:tcPr>
            <w:tcW w:w="1768" w:type="dxa"/>
          </w:tcPr>
          <w:p w:rsidR="00AC2C1F" w:rsidRDefault="00AC2C1F" w:rsidP="000455A2">
            <w:r>
              <w:t>D/</w:t>
            </w:r>
            <w:proofErr w:type="spellStart"/>
            <w:r>
              <w:t>Birehan</w:t>
            </w:r>
            <w:proofErr w:type="spellEnd"/>
            <w:r>
              <w:t xml:space="preserve"> University</w:t>
            </w:r>
          </w:p>
        </w:tc>
        <w:tc>
          <w:tcPr>
            <w:tcW w:w="2963" w:type="dxa"/>
          </w:tcPr>
          <w:p w:rsidR="00AC2C1F" w:rsidRDefault="00AC2C1F" w:rsidP="000455A2">
            <w:r>
              <w:t>Amhab28@gmail.com</w:t>
            </w:r>
          </w:p>
        </w:tc>
        <w:tc>
          <w:tcPr>
            <w:tcW w:w="1506" w:type="dxa"/>
          </w:tcPr>
          <w:p w:rsidR="00AC2C1F" w:rsidRDefault="00AC2C1F" w:rsidP="000455A2">
            <w:r>
              <w:t>0920175218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24</w:t>
            </w:r>
          </w:p>
        </w:tc>
        <w:tc>
          <w:tcPr>
            <w:tcW w:w="1704" w:type="dxa"/>
          </w:tcPr>
          <w:p w:rsidR="00AC2C1F" w:rsidRDefault="00AC2C1F" w:rsidP="000455A2">
            <w:proofErr w:type="spellStart"/>
            <w:r>
              <w:t>Bekele</w:t>
            </w:r>
            <w:proofErr w:type="spellEnd"/>
          </w:p>
        </w:tc>
        <w:tc>
          <w:tcPr>
            <w:tcW w:w="1238" w:type="dxa"/>
          </w:tcPr>
          <w:p w:rsidR="00AC2C1F" w:rsidRDefault="00AC2C1F" w:rsidP="000455A2">
            <w:proofErr w:type="spellStart"/>
            <w:r>
              <w:t>Diriba</w:t>
            </w:r>
            <w:proofErr w:type="spellEnd"/>
          </w:p>
        </w:tc>
        <w:tc>
          <w:tcPr>
            <w:tcW w:w="1768" w:type="dxa"/>
          </w:tcPr>
          <w:p w:rsidR="00AC2C1F" w:rsidRDefault="00AC2C1F" w:rsidP="000455A2">
            <w:r>
              <w:t>Sinana Agri. Research Center</w:t>
            </w:r>
          </w:p>
        </w:tc>
        <w:tc>
          <w:tcPr>
            <w:tcW w:w="2963" w:type="dxa"/>
          </w:tcPr>
          <w:p w:rsidR="00AC2C1F" w:rsidRDefault="00AC2C1F" w:rsidP="000455A2">
            <w:r>
              <w:t>diribako@gmail.com</w:t>
            </w:r>
          </w:p>
        </w:tc>
        <w:tc>
          <w:tcPr>
            <w:tcW w:w="1506" w:type="dxa"/>
          </w:tcPr>
          <w:p w:rsidR="00AC2C1F" w:rsidRDefault="00AC2C1F" w:rsidP="000455A2">
            <w:r>
              <w:t>0911987783</w:t>
            </w:r>
          </w:p>
        </w:tc>
      </w:tr>
      <w:tr w:rsidR="00AC2C1F" w:rsidTr="00AC2C1F">
        <w:trPr>
          <w:trHeight w:val="440"/>
        </w:trPr>
        <w:tc>
          <w:tcPr>
            <w:tcW w:w="559" w:type="dxa"/>
          </w:tcPr>
          <w:p w:rsidR="00AC2C1F" w:rsidRDefault="00AC2C1F" w:rsidP="000455A2">
            <w:r>
              <w:t>25</w:t>
            </w:r>
          </w:p>
          <w:p w:rsidR="00AC2C1F" w:rsidRDefault="00AC2C1F" w:rsidP="000455A2"/>
        </w:tc>
        <w:tc>
          <w:tcPr>
            <w:tcW w:w="1704" w:type="dxa"/>
          </w:tcPr>
          <w:p w:rsidR="00AC2C1F" w:rsidRDefault="00AC2C1F" w:rsidP="000455A2">
            <w:proofErr w:type="spellStart"/>
            <w:r>
              <w:t>Gezahegn</w:t>
            </w:r>
            <w:proofErr w:type="spellEnd"/>
            <w:r>
              <w:t xml:space="preserve"> </w:t>
            </w:r>
          </w:p>
        </w:tc>
        <w:tc>
          <w:tcPr>
            <w:tcW w:w="1238" w:type="dxa"/>
          </w:tcPr>
          <w:p w:rsidR="00AC2C1F" w:rsidRDefault="00AC2C1F" w:rsidP="000455A2">
            <w:r>
              <w:t>Tefera</w:t>
            </w:r>
          </w:p>
        </w:tc>
        <w:tc>
          <w:tcPr>
            <w:tcW w:w="1768" w:type="dxa"/>
          </w:tcPr>
          <w:p w:rsidR="00AC2C1F" w:rsidRDefault="00AC2C1F" w:rsidP="000455A2">
            <w:r>
              <w:t>Sinana Agri. Research Center</w:t>
            </w:r>
          </w:p>
        </w:tc>
        <w:tc>
          <w:tcPr>
            <w:tcW w:w="2963" w:type="dxa"/>
          </w:tcPr>
          <w:p w:rsidR="00AC2C1F" w:rsidRDefault="00AC2C1F" w:rsidP="000455A2"/>
        </w:tc>
        <w:tc>
          <w:tcPr>
            <w:tcW w:w="1506" w:type="dxa"/>
          </w:tcPr>
          <w:p w:rsidR="00AC2C1F" w:rsidRDefault="00AC2C1F" w:rsidP="000455A2">
            <w:r>
              <w:t>0913830166</w:t>
            </w:r>
          </w:p>
        </w:tc>
      </w:tr>
      <w:tr w:rsidR="00AC2C1F" w:rsidTr="000455A2">
        <w:trPr>
          <w:trHeight w:val="530"/>
        </w:trPr>
        <w:tc>
          <w:tcPr>
            <w:tcW w:w="559" w:type="dxa"/>
          </w:tcPr>
          <w:p w:rsidR="00AC2C1F" w:rsidRDefault="00AC2C1F" w:rsidP="000455A2">
            <w:r>
              <w:t>26</w:t>
            </w:r>
          </w:p>
        </w:tc>
        <w:tc>
          <w:tcPr>
            <w:tcW w:w="1704" w:type="dxa"/>
          </w:tcPr>
          <w:p w:rsidR="00AC2C1F" w:rsidRDefault="00AC2C1F" w:rsidP="000455A2">
            <w:proofErr w:type="spellStart"/>
            <w:r>
              <w:t>Eshetu</w:t>
            </w:r>
            <w:proofErr w:type="spellEnd"/>
          </w:p>
        </w:tc>
        <w:tc>
          <w:tcPr>
            <w:tcW w:w="1238" w:type="dxa"/>
          </w:tcPr>
          <w:p w:rsidR="00AC2C1F" w:rsidRDefault="00AC2C1F" w:rsidP="000455A2">
            <w:proofErr w:type="spellStart"/>
            <w:r>
              <w:t>Adugna</w:t>
            </w:r>
            <w:proofErr w:type="spellEnd"/>
          </w:p>
        </w:tc>
        <w:tc>
          <w:tcPr>
            <w:tcW w:w="1768" w:type="dxa"/>
          </w:tcPr>
          <w:p w:rsidR="00AC2C1F" w:rsidRDefault="00AC2C1F" w:rsidP="000455A2">
            <w:r>
              <w:t>Sinana Livestock Office</w:t>
            </w:r>
          </w:p>
        </w:tc>
        <w:tc>
          <w:tcPr>
            <w:tcW w:w="2963" w:type="dxa"/>
          </w:tcPr>
          <w:p w:rsidR="00AC2C1F" w:rsidRDefault="00AC2C1F" w:rsidP="000455A2"/>
        </w:tc>
        <w:tc>
          <w:tcPr>
            <w:tcW w:w="1506" w:type="dxa"/>
          </w:tcPr>
          <w:p w:rsidR="00AC2C1F" w:rsidRDefault="00AC2C1F" w:rsidP="000455A2">
            <w:r>
              <w:t>0912265493</w:t>
            </w:r>
          </w:p>
          <w:p w:rsidR="00AC2C1F" w:rsidRDefault="00AC2C1F" w:rsidP="000455A2"/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27</w:t>
            </w:r>
          </w:p>
        </w:tc>
        <w:tc>
          <w:tcPr>
            <w:tcW w:w="1704" w:type="dxa"/>
          </w:tcPr>
          <w:p w:rsidR="00AC2C1F" w:rsidRDefault="00AC2C1F" w:rsidP="000455A2">
            <w:r>
              <w:t xml:space="preserve">Temesgen </w:t>
            </w:r>
          </w:p>
        </w:tc>
        <w:tc>
          <w:tcPr>
            <w:tcW w:w="1238" w:type="dxa"/>
          </w:tcPr>
          <w:p w:rsidR="00AC2C1F" w:rsidRDefault="00AC2C1F" w:rsidP="000455A2">
            <w:r>
              <w:t>Alene</w:t>
            </w:r>
          </w:p>
        </w:tc>
        <w:tc>
          <w:tcPr>
            <w:tcW w:w="1768" w:type="dxa"/>
          </w:tcPr>
          <w:p w:rsidR="00AC2C1F" w:rsidRDefault="00AC2C1F" w:rsidP="000455A2">
            <w:r>
              <w:t>ILRI</w:t>
            </w:r>
          </w:p>
        </w:tc>
        <w:tc>
          <w:tcPr>
            <w:tcW w:w="2963" w:type="dxa"/>
          </w:tcPr>
          <w:p w:rsidR="00AC2C1F" w:rsidRDefault="00AC2C1F" w:rsidP="000455A2">
            <w:r>
              <w:t>temesgenalenell@gmail.com</w:t>
            </w:r>
          </w:p>
        </w:tc>
        <w:tc>
          <w:tcPr>
            <w:tcW w:w="1506" w:type="dxa"/>
          </w:tcPr>
          <w:p w:rsidR="00AC2C1F" w:rsidRDefault="00AC2C1F" w:rsidP="000455A2">
            <w:r>
              <w:t>0920512116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28</w:t>
            </w:r>
          </w:p>
        </w:tc>
        <w:tc>
          <w:tcPr>
            <w:tcW w:w="1704" w:type="dxa"/>
          </w:tcPr>
          <w:p w:rsidR="00AC2C1F" w:rsidRDefault="00AC2C1F" w:rsidP="000455A2">
            <w:r>
              <w:t>Britta</w:t>
            </w:r>
          </w:p>
        </w:tc>
        <w:tc>
          <w:tcPr>
            <w:tcW w:w="1238" w:type="dxa"/>
          </w:tcPr>
          <w:p w:rsidR="00AC2C1F" w:rsidRDefault="00AC2C1F" w:rsidP="000455A2">
            <w:r>
              <w:t>Kowalski</w:t>
            </w:r>
          </w:p>
        </w:tc>
        <w:tc>
          <w:tcPr>
            <w:tcW w:w="1768" w:type="dxa"/>
          </w:tcPr>
          <w:p w:rsidR="00AC2C1F" w:rsidRDefault="00AC2C1F" w:rsidP="000455A2">
            <w:r>
              <w:t>CIP</w:t>
            </w:r>
          </w:p>
        </w:tc>
        <w:tc>
          <w:tcPr>
            <w:tcW w:w="2963" w:type="dxa"/>
          </w:tcPr>
          <w:p w:rsidR="00AC2C1F" w:rsidRDefault="00AC2C1F" w:rsidP="000455A2">
            <w:r>
              <w:t>b.kowalski@cgiar.org</w:t>
            </w:r>
          </w:p>
        </w:tc>
        <w:tc>
          <w:tcPr>
            <w:tcW w:w="1506" w:type="dxa"/>
          </w:tcPr>
          <w:p w:rsidR="00AC2C1F" w:rsidRDefault="00AC2C1F" w:rsidP="000455A2"/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29</w:t>
            </w:r>
          </w:p>
        </w:tc>
        <w:tc>
          <w:tcPr>
            <w:tcW w:w="1704" w:type="dxa"/>
          </w:tcPr>
          <w:p w:rsidR="00AC2C1F" w:rsidRDefault="00AC2C1F" w:rsidP="000455A2">
            <w:r>
              <w:t>Solomon</w:t>
            </w:r>
          </w:p>
        </w:tc>
        <w:tc>
          <w:tcPr>
            <w:tcW w:w="1238" w:type="dxa"/>
          </w:tcPr>
          <w:p w:rsidR="00AC2C1F" w:rsidRDefault="00AC2C1F" w:rsidP="000455A2">
            <w:r>
              <w:t>G/</w:t>
            </w:r>
            <w:proofErr w:type="spellStart"/>
            <w:r>
              <w:t>Sellasie</w:t>
            </w:r>
            <w:proofErr w:type="spellEnd"/>
          </w:p>
        </w:tc>
        <w:tc>
          <w:tcPr>
            <w:tcW w:w="1768" w:type="dxa"/>
          </w:tcPr>
          <w:p w:rsidR="00AC2C1F" w:rsidRDefault="00AC2C1F" w:rsidP="000455A2">
            <w:r>
              <w:t>CIP</w:t>
            </w:r>
          </w:p>
        </w:tc>
        <w:tc>
          <w:tcPr>
            <w:tcW w:w="2963" w:type="dxa"/>
          </w:tcPr>
          <w:p w:rsidR="00AC2C1F" w:rsidRDefault="00AC2C1F" w:rsidP="000455A2">
            <w:r>
              <w:t>s.gsellasie@cgiar.org</w:t>
            </w:r>
          </w:p>
        </w:tc>
        <w:tc>
          <w:tcPr>
            <w:tcW w:w="1506" w:type="dxa"/>
          </w:tcPr>
          <w:p w:rsidR="00AC2C1F" w:rsidRDefault="00AC2C1F" w:rsidP="000455A2">
            <w:r>
              <w:t>0911 40 3291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lastRenderedPageBreak/>
              <w:t>30</w:t>
            </w:r>
          </w:p>
        </w:tc>
        <w:tc>
          <w:tcPr>
            <w:tcW w:w="1704" w:type="dxa"/>
          </w:tcPr>
          <w:p w:rsidR="00AC2C1F" w:rsidRDefault="00AC2C1F" w:rsidP="000455A2">
            <w:r>
              <w:t>Hagos</w:t>
            </w:r>
          </w:p>
        </w:tc>
        <w:tc>
          <w:tcPr>
            <w:tcW w:w="1238" w:type="dxa"/>
          </w:tcPr>
          <w:p w:rsidR="00AC2C1F" w:rsidRDefault="00AC2C1F" w:rsidP="000455A2">
            <w:proofErr w:type="spellStart"/>
            <w:r>
              <w:t>Kidane</w:t>
            </w:r>
            <w:proofErr w:type="spellEnd"/>
          </w:p>
        </w:tc>
        <w:tc>
          <w:tcPr>
            <w:tcW w:w="1768" w:type="dxa"/>
          </w:tcPr>
          <w:p w:rsidR="00AC2C1F" w:rsidRDefault="00AC2C1F" w:rsidP="000455A2">
            <w:r>
              <w:t>TARI/</w:t>
            </w:r>
            <w:proofErr w:type="spellStart"/>
            <w:r>
              <w:t>Alamata</w:t>
            </w:r>
            <w:proofErr w:type="spellEnd"/>
          </w:p>
        </w:tc>
        <w:tc>
          <w:tcPr>
            <w:tcW w:w="2963" w:type="dxa"/>
          </w:tcPr>
          <w:p w:rsidR="00AC2C1F" w:rsidRDefault="00AC2C1F" w:rsidP="000455A2">
            <w:r>
              <w:t>Hagos.kalab@gmail.com</w:t>
            </w:r>
          </w:p>
        </w:tc>
        <w:tc>
          <w:tcPr>
            <w:tcW w:w="1506" w:type="dxa"/>
          </w:tcPr>
          <w:p w:rsidR="00AC2C1F" w:rsidRDefault="00AC2C1F" w:rsidP="000455A2">
            <w:r>
              <w:t>0914102658</w:t>
            </w:r>
          </w:p>
        </w:tc>
      </w:tr>
      <w:tr w:rsidR="00AC2C1F" w:rsidTr="000455A2">
        <w:tc>
          <w:tcPr>
            <w:tcW w:w="559" w:type="dxa"/>
          </w:tcPr>
          <w:p w:rsidR="00AC2C1F" w:rsidRDefault="00AC2C1F" w:rsidP="000455A2">
            <w:r>
              <w:t>31</w:t>
            </w:r>
          </w:p>
        </w:tc>
        <w:tc>
          <w:tcPr>
            <w:tcW w:w="1704" w:type="dxa"/>
          </w:tcPr>
          <w:p w:rsidR="00AC2C1F" w:rsidRDefault="00AC2C1F" w:rsidP="000455A2">
            <w:proofErr w:type="spellStart"/>
            <w:r>
              <w:t>Haftom</w:t>
            </w:r>
            <w:proofErr w:type="spellEnd"/>
          </w:p>
        </w:tc>
        <w:tc>
          <w:tcPr>
            <w:tcW w:w="1238" w:type="dxa"/>
          </w:tcPr>
          <w:p w:rsidR="00AC2C1F" w:rsidRDefault="00AC2C1F" w:rsidP="000455A2">
            <w:r>
              <w:t>Hagos</w:t>
            </w:r>
          </w:p>
        </w:tc>
        <w:tc>
          <w:tcPr>
            <w:tcW w:w="1768" w:type="dxa"/>
          </w:tcPr>
          <w:p w:rsidR="00AC2C1F" w:rsidRDefault="00AC2C1F" w:rsidP="000455A2">
            <w:r>
              <w:t>Woreda Agriculture</w:t>
            </w:r>
          </w:p>
        </w:tc>
        <w:tc>
          <w:tcPr>
            <w:tcW w:w="2963" w:type="dxa"/>
          </w:tcPr>
          <w:p w:rsidR="00AC2C1F" w:rsidRDefault="00AC2C1F" w:rsidP="000455A2"/>
        </w:tc>
        <w:tc>
          <w:tcPr>
            <w:tcW w:w="1506" w:type="dxa"/>
          </w:tcPr>
          <w:p w:rsidR="00AC2C1F" w:rsidRDefault="00AC2C1F" w:rsidP="000455A2">
            <w:r>
              <w:t>0920861210</w:t>
            </w:r>
          </w:p>
        </w:tc>
      </w:tr>
      <w:tr w:rsidR="00252EE8" w:rsidTr="000455A2">
        <w:tc>
          <w:tcPr>
            <w:tcW w:w="559" w:type="dxa"/>
          </w:tcPr>
          <w:p w:rsidR="00252EE8" w:rsidRDefault="00252EE8" w:rsidP="000455A2">
            <w:r>
              <w:t>32</w:t>
            </w:r>
          </w:p>
        </w:tc>
        <w:tc>
          <w:tcPr>
            <w:tcW w:w="1704" w:type="dxa"/>
          </w:tcPr>
          <w:p w:rsidR="00252EE8" w:rsidRDefault="00252EE8" w:rsidP="00252EE8">
            <w:r>
              <w:t>Jim</w:t>
            </w:r>
          </w:p>
        </w:tc>
        <w:tc>
          <w:tcPr>
            <w:tcW w:w="1238" w:type="dxa"/>
          </w:tcPr>
          <w:p w:rsidR="00252EE8" w:rsidRDefault="00252EE8" w:rsidP="000455A2">
            <w:r>
              <w:t>Ellis-Jones</w:t>
            </w:r>
          </w:p>
        </w:tc>
        <w:tc>
          <w:tcPr>
            <w:tcW w:w="1768" w:type="dxa"/>
          </w:tcPr>
          <w:p w:rsidR="00252EE8" w:rsidRDefault="00252EE8" w:rsidP="000455A2">
            <w:r>
              <w:t>A-4-D</w:t>
            </w:r>
          </w:p>
        </w:tc>
        <w:tc>
          <w:tcPr>
            <w:tcW w:w="2963" w:type="dxa"/>
          </w:tcPr>
          <w:p w:rsidR="00252EE8" w:rsidRDefault="00252EE8" w:rsidP="000455A2">
            <w:r>
              <w:t>A4d@gmail.com</w:t>
            </w:r>
          </w:p>
        </w:tc>
        <w:tc>
          <w:tcPr>
            <w:tcW w:w="1506" w:type="dxa"/>
          </w:tcPr>
          <w:p w:rsidR="00252EE8" w:rsidRDefault="00252EE8" w:rsidP="000455A2"/>
        </w:tc>
      </w:tr>
    </w:tbl>
    <w:p w:rsidR="00AC2C1F" w:rsidRDefault="00AC2C1F" w:rsidP="00AC2C1F"/>
    <w:p w:rsidR="00AC2C1F" w:rsidRPr="00A91C58" w:rsidRDefault="00AC2C1F" w:rsidP="00E2258D">
      <w:pPr>
        <w:spacing w:after="0" w:line="360" w:lineRule="auto"/>
        <w:jc w:val="both"/>
        <w:rPr>
          <w:rFonts w:cstheme="minorHAnsi"/>
        </w:rPr>
      </w:pPr>
    </w:p>
    <w:p w:rsidR="00557C6E" w:rsidRPr="00A91C58" w:rsidRDefault="00437C93" w:rsidP="00E2258D">
      <w:pPr>
        <w:pStyle w:val="ListParagraph"/>
        <w:spacing w:after="0" w:line="360" w:lineRule="auto"/>
        <w:ind w:left="0"/>
        <w:jc w:val="both"/>
        <w:rPr>
          <w:rFonts w:cstheme="minorHAnsi"/>
        </w:rPr>
      </w:pPr>
      <w:r w:rsidRPr="00A91C58">
        <w:rPr>
          <w:rFonts w:cstheme="minorHAnsi"/>
        </w:rPr>
        <w:t xml:space="preserve"> </w:t>
      </w:r>
      <w:r w:rsidR="00087A0F" w:rsidRPr="00A91C58">
        <w:rPr>
          <w:rFonts w:cstheme="minorHAnsi"/>
        </w:rPr>
        <w:t xml:space="preserve"> </w:t>
      </w:r>
    </w:p>
    <w:p w:rsidR="00B2744A" w:rsidRPr="00A91C58" w:rsidRDefault="00B2744A" w:rsidP="00E2258D">
      <w:pPr>
        <w:spacing w:after="0" w:line="360" w:lineRule="auto"/>
        <w:jc w:val="both"/>
        <w:rPr>
          <w:rFonts w:cstheme="minorHAnsi"/>
          <w:b/>
        </w:rPr>
      </w:pPr>
    </w:p>
    <w:p w:rsidR="00F213BF" w:rsidRPr="00A91C58" w:rsidRDefault="00F213BF" w:rsidP="00E2258D">
      <w:pPr>
        <w:spacing w:after="0" w:line="360" w:lineRule="auto"/>
        <w:jc w:val="both"/>
        <w:rPr>
          <w:rFonts w:cstheme="minorHAnsi"/>
        </w:rPr>
      </w:pPr>
    </w:p>
    <w:p w:rsidR="00F213BF" w:rsidRPr="00A91C58" w:rsidRDefault="00F213BF" w:rsidP="00E2258D">
      <w:pPr>
        <w:spacing w:after="0" w:line="360" w:lineRule="auto"/>
        <w:jc w:val="both"/>
        <w:rPr>
          <w:rFonts w:cstheme="minorHAnsi"/>
        </w:rPr>
      </w:pPr>
    </w:p>
    <w:sectPr w:rsidR="00F213BF" w:rsidRPr="00A91C5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1C6" w:rsidRDefault="007D01C6" w:rsidP="00A017CD">
      <w:pPr>
        <w:spacing w:after="0" w:line="240" w:lineRule="auto"/>
      </w:pPr>
      <w:r>
        <w:separator/>
      </w:r>
    </w:p>
  </w:endnote>
  <w:endnote w:type="continuationSeparator" w:id="0">
    <w:p w:rsidR="007D01C6" w:rsidRDefault="007D01C6" w:rsidP="00A0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023" w:rsidRDefault="00723023">
    <w:pPr>
      <w:pStyle w:val="Footer"/>
      <w:jc w:val="center"/>
    </w:pPr>
  </w:p>
  <w:p w:rsidR="00723023" w:rsidRDefault="007230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1C6" w:rsidRDefault="007D01C6" w:rsidP="00A017CD">
      <w:pPr>
        <w:spacing w:after="0" w:line="240" w:lineRule="auto"/>
      </w:pPr>
      <w:r>
        <w:separator/>
      </w:r>
    </w:p>
  </w:footnote>
  <w:footnote w:type="continuationSeparator" w:id="0">
    <w:p w:rsidR="007D01C6" w:rsidRDefault="007D01C6" w:rsidP="00A0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7CD" w:rsidRDefault="00A017CD">
    <w:pPr>
      <w:pStyle w:val="Header"/>
    </w:pPr>
    <w:r>
      <w:rPr>
        <w:noProof/>
      </w:rPr>
      <w:drawing>
        <wp:inline distT="0" distB="0" distL="0" distR="0" wp14:anchorId="5843D898" wp14:editId="3DD91982">
          <wp:extent cx="5486400" cy="8083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rica RISING report ban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808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5E29"/>
    <w:multiLevelType w:val="hybridMultilevel"/>
    <w:tmpl w:val="3BD825E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0343132"/>
    <w:multiLevelType w:val="hybridMultilevel"/>
    <w:tmpl w:val="215AE6C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31FF446C"/>
    <w:multiLevelType w:val="hybridMultilevel"/>
    <w:tmpl w:val="40DCCAF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50982EE3"/>
    <w:multiLevelType w:val="hybridMultilevel"/>
    <w:tmpl w:val="223A975E"/>
    <w:lvl w:ilvl="0" w:tplc="260AB5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E12B5"/>
    <w:multiLevelType w:val="hybridMultilevel"/>
    <w:tmpl w:val="A3BCFB7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5DFE23FA"/>
    <w:multiLevelType w:val="hybridMultilevel"/>
    <w:tmpl w:val="7E060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10"/>
    <w:rsid w:val="00006028"/>
    <w:rsid w:val="00025C49"/>
    <w:rsid w:val="00067AA7"/>
    <w:rsid w:val="0007078F"/>
    <w:rsid w:val="00087A0F"/>
    <w:rsid w:val="000C4442"/>
    <w:rsid w:val="000C449C"/>
    <w:rsid w:val="000D1A9F"/>
    <w:rsid w:val="000F4188"/>
    <w:rsid w:val="00105720"/>
    <w:rsid w:val="00117063"/>
    <w:rsid w:val="001C24C6"/>
    <w:rsid w:val="001D1ADF"/>
    <w:rsid w:val="001D6158"/>
    <w:rsid w:val="001E7D7B"/>
    <w:rsid w:val="00205134"/>
    <w:rsid w:val="00251E20"/>
    <w:rsid w:val="00252EE8"/>
    <w:rsid w:val="002668D5"/>
    <w:rsid w:val="00292F11"/>
    <w:rsid w:val="002B3E35"/>
    <w:rsid w:val="002D12FE"/>
    <w:rsid w:val="002F3DEE"/>
    <w:rsid w:val="003021E9"/>
    <w:rsid w:val="0034043C"/>
    <w:rsid w:val="00367F1A"/>
    <w:rsid w:val="00376030"/>
    <w:rsid w:val="003D2020"/>
    <w:rsid w:val="003F7C71"/>
    <w:rsid w:val="00415BEF"/>
    <w:rsid w:val="00437C93"/>
    <w:rsid w:val="00451341"/>
    <w:rsid w:val="00493EC2"/>
    <w:rsid w:val="004D0AA4"/>
    <w:rsid w:val="00516F9C"/>
    <w:rsid w:val="00535DDA"/>
    <w:rsid w:val="0053737C"/>
    <w:rsid w:val="00557C6E"/>
    <w:rsid w:val="00570DE9"/>
    <w:rsid w:val="005834BD"/>
    <w:rsid w:val="00595207"/>
    <w:rsid w:val="005C7CF3"/>
    <w:rsid w:val="005F125C"/>
    <w:rsid w:val="00635A88"/>
    <w:rsid w:val="00661A8C"/>
    <w:rsid w:val="006D59A8"/>
    <w:rsid w:val="006E79EE"/>
    <w:rsid w:val="00712E61"/>
    <w:rsid w:val="00716E23"/>
    <w:rsid w:val="00723023"/>
    <w:rsid w:val="00740FAD"/>
    <w:rsid w:val="00760880"/>
    <w:rsid w:val="007C4FA9"/>
    <w:rsid w:val="007C7B25"/>
    <w:rsid w:val="007D01C6"/>
    <w:rsid w:val="007D09A8"/>
    <w:rsid w:val="007E240C"/>
    <w:rsid w:val="00834BFA"/>
    <w:rsid w:val="00836760"/>
    <w:rsid w:val="00856D5A"/>
    <w:rsid w:val="008B251A"/>
    <w:rsid w:val="0090219C"/>
    <w:rsid w:val="00941488"/>
    <w:rsid w:val="00947EAE"/>
    <w:rsid w:val="00951796"/>
    <w:rsid w:val="009738E3"/>
    <w:rsid w:val="00983E5E"/>
    <w:rsid w:val="009B7110"/>
    <w:rsid w:val="009D20F0"/>
    <w:rsid w:val="00A017CD"/>
    <w:rsid w:val="00A32B89"/>
    <w:rsid w:val="00A61355"/>
    <w:rsid w:val="00A754E6"/>
    <w:rsid w:val="00A91C58"/>
    <w:rsid w:val="00AC0ED0"/>
    <w:rsid w:val="00AC2C1F"/>
    <w:rsid w:val="00AE7C71"/>
    <w:rsid w:val="00AF0640"/>
    <w:rsid w:val="00B1571D"/>
    <w:rsid w:val="00B26AE6"/>
    <w:rsid w:val="00B2744A"/>
    <w:rsid w:val="00B33318"/>
    <w:rsid w:val="00B35551"/>
    <w:rsid w:val="00B72AD4"/>
    <w:rsid w:val="00B81859"/>
    <w:rsid w:val="00BB1C35"/>
    <w:rsid w:val="00BB358E"/>
    <w:rsid w:val="00BD680A"/>
    <w:rsid w:val="00BF209D"/>
    <w:rsid w:val="00C02704"/>
    <w:rsid w:val="00C15DDA"/>
    <w:rsid w:val="00C329A5"/>
    <w:rsid w:val="00C63CDC"/>
    <w:rsid w:val="00C7148B"/>
    <w:rsid w:val="00C81396"/>
    <w:rsid w:val="00CB6F4D"/>
    <w:rsid w:val="00D068EC"/>
    <w:rsid w:val="00D21F0A"/>
    <w:rsid w:val="00D70771"/>
    <w:rsid w:val="00D76BEF"/>
    <w:rsid w:val="00DA263A"/>
    <w:rsid w:val="00DA6060"/>
    <w:rsid w:val="00DC793B"/>
    <w:rsid w:val="00DE2902"/>
    <w:rsid w:val="00E02726"/>
    <w:rsid w:val="00E2258D"/>
    <w:rsid w:val="00E409F9"/>
    <w:rsid w:val="00E82617"/>
    <w:rsid w:val="00EC1E10"/>
    <w:rsid w:val="00EC4E7E"/>
    <w:rsid w:val="00ED5365"/>
    <w:rsid w:val="00EE512E"/>
    <w:rsid w:val="00F06CA3"/>
    <w:rsid w:val="00F213BF"/>
    <w:rsid w:val="00F2398E"/>
    <w:rsid w:val="00F36413"/>
    <w:rsid w:val="00F94AEE"/>
    <w:rsid w:val="00FA4F7A"/>
    <w:rsid w:val="00FE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1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7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01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7CD"/>
  </w:style>
  <w:style w:type="paragraph" w:styleId="Footer">
    <w:name w:val="footer"/>
    <w:basedOn w:val="Normal"/>
    <w:link w:val="FooterChar"/>
    <w:uiPriority w:val="99"/>
    <w:unhideWhenUsed/>
    <w:rsid w:val="00A01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7CD"/>
  </w:style>
  <w:style w:type="table" w:styleId="TableGrid">
    <w:name w:val="Table Grid"/>
    <w:basedOn w:val="TableNormal"/>
    <w:uiPriority w:val="59"/>
    <w:rsid w:val="00AC2C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1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7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01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7CD"/>
  </w:style>
  <w:style w:type="paragraph" w:styleId="Footer">
    <w:name w:val="footer"/>
    <w:basedOn w:val="Normal"/>
    <w:link w:val="FooterChar"/>
    <w:uiPriority w:val="99"/>
    <w:unhideWhenUsed/>
    <w:rsid w:val="00A01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7CD"/>
  </w:style>
  <w:style w:type="table" w:styleId="TableGrid">
    <w:name w:val="Table Grid"/>
    <w:basedOn w:val="TableNormal"/>
    <w:uiPriority w:val="59"/>
    <w:rsid w:val="00AC2C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1895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12678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Yasabu, Simret (ILRI)</cp:lastModifiedBy>
  <cp:revision>2</cp:revision>
  <dcterms:created xsi:type="dcterms:W3CDTF">2014-02-17T08:10:00Z</dcterms:created>
  <dcterms:modified xsi:type="dcterms:W3CDTF">2014-02-17T08:10:00Z</dcterms:modified>
</cp:coreProperties>
</file>